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59C7AB" w14:textId="2EA08874" w:rsidR="000E19CA" w:rsidRPr="00500C4E" w:rsidRDefault="00F22B12" w:rsidP="000E19CA">
      <w:pPr>
        <w:pStyle w:val="WPnumber"/>
      </w:pPr>
      <w:bookmarkStart w:id="0" w:name="_Toc153189647"/>
      <w:r>
        <w:t xml:space="preserve">  </w:t>
      </w:r>
      <w:r w:rsidR="00E6385A">
        <w:t xml:space="preserve">Short Form </w:t>
      </w:r>
      <w:r w:rsidR="00F117C6" w:rsidRPr="00500C4E">
        <w:t>Work Paper</w:t>
      </w:r>
      <w:r w:rsidR="00E6385A">
        <w:t xml:space="preserve"> </w:t>
      </w:r>
      <w:r w:rsidR="000E19CA">
        <w:t>WPSDGE</w:t>
      </w:r>
      <w:r w:rsidR="00B84B23">
        <w:t>NR</w:t>
      </w:r>
      <w:r w:rsidR="000A1CD2">
        <w:t>LG0</w:t>
      </w:r>
      <w:r w:rsidR="000E19CA">
        <w:t>1</w:t>
      </w:r>
      <w:r w:rsidR="000A1CD2">
        <w:t>81</w:t>
      </w:r>
    </w:p>
    <w:p w14:paraId="7B437FCF" w14:textId="77777777" w:rsidR="00FA233E" w:rsidRDefault="00E6385A" w:rsidP="00F117C6">
      <w:pPr>
        <w:pStyle w:val="WPnumber"/>
        <w:rPr>
          <w:rStyle w:val="CaptionChar"/>
          <w:b/>
          <w:bCs w:val="0"/>
        </w:rPr>
      </w:pPr>
      <w:r>
        <w:tab/>
      </w:r>
      <w:r w:rsidR="000E19CA">
        <w:rPr>
          <w:rStyle w:val="CaptionChar"/>
          <w:b/>
          <w:bCs w:val="0"/>
        </w:rPr>
        <w:t xml:space="preserve">Revision </w:t>
      </w:r>
      <w:r w:rsidR="00FA233E">
        <w:rPr>
          <w:rStyle w:val="CaptionChar"/>
          <w:b/>
          <w:bCs w:val="0"/>
        </w:rPr>
        <w:t>6</w:t>
      </w:r>
    </w:p>
    <w:p w14:paraId="4659C7AC" w14:textId="101A6E85" w:rsidR="00E6385A" w:rsidRPr="00500C4E" w:rsidRDefault="00E6385A" w:rsidP="00F117C6">
      <w:pPr>
        <w:pStyle w:val="WPnumber"/>
      </w:pPr>
    </w:p>
    <w:bookmarkEnd w:id="0"/>
    <w:p w14:paraId="4659C7AD" w14:textId="77777777" w:rsidR="00F117C6" w:rsidRPr="00500C4E" w:rsidRDefault="00F117C6" w:rsidP="00F117C6">
      <w:pPr>
        <w:jc w:val="right"/>
        <w:rPr>
          <w:rFonts w:cstheme="minorHAnsi"/>
          <w:b/>
          <w:sz w:val="48"/>
          <w:szCs w:val="48"/>
        </w:rPr>
      </w:pPr>
    </w:p>
    <w:p w14:paraId="4659C7AE" w14:textId="77777777" w:rsidR="00E6385A" w:rsidRPr="00E6385A" w:rsidRDefault="00E6385A" w:rsidP="00E6385A">
      <w:pPr>
        <w:pBdr>
          <w:bottom w:val="single" w:sz="4" w:space="1" w:color="auto"/>
        </w:pBdr>
        <w:rPr>
          <w:rFonts w:cstheme="minorHAnsi"/>
          <w:b/>
          <w:sz w:val="36"/>
          <w:szCs w:val="36"/>
        </w:rPr>
      </w:pPr>
      <w:r w:rsidRPr="00E6385A">
        <w:rPr>
          <w:rFonts w:cstheme="minorHAnsi"/>
          <w:b/>
          <w:sz w:val="36"/>
          <w:szCs w:val="36"/>
        </w:rPr>
        <w:t>San Diego Gas &amp; Electric</w:t>
      </w:r>
    </w:p>
    <w:p w14:paraId="4659C7AF" w14:textId="77777777" w:rsidR="00E6385A" w:rsidRPr="00E6385A" w:rsidRDefault="00E6385A" w:rsidP="00E6385A">
      <w:pPr>
        <w:rPr>
          <w:rFonts w:cstheme="minorHAnsi"/>
          <w:b/>
          <w:sz w:val="32"/>
        </w:rPr>
      </w:pPr>
      <w:r w:rsidRPr="00E6385A">
        <w:rPr>
          <w:rFonts w:cstheme="minorHAnsi"/>
          <w:b/>
          <w:sz w:val="32"/>
        </w:rPr>
        <w:t>Energy Efficiency Engineering</w:t>
      </w:r>
    </w:p>
    <w:p w14:paraId="4659C7B0" w14:textId="77777777" w:rsidR="00F117C6" w:rsidRPr="00500C4E" w:rsidRDefault="00F117C6" w:rsidP="00F117C6">
      <w:pPr>
        <w:rPr>
          <w:rFonts w:cstheme="minorHAnsi"/>
        </w:rPr>
      </w:pPr>
    </w:p>
    <w:p w14:paraId="4659C7B1" w14:textId="77777777" w:rsidR="00F117C6" w:rsidRPr="00500C4E" w:rsidRDefault="00F117C6" w:rsidP="00F117C6">
      <w:pPr>
        <w:tabs>
          <w:tab w:val="left" w:pos="8190"/>
        </w:tabs>
        <w:rPr>
          <w:rFonts w:cstheme="minorHAnsi"/>
        </w:rPr>
      </w:pPr>
      <w:r w:rsidRPr="00500C4E">
        <w:rPr>
          <w:rFonts w:cstheme="minorHAnsi"/>
        </w:rPr>
        <w:tab/>
      </w:r>
    </w:p>
    <w:p w14:paraId="4659C7B2" w14:textId="77777777" w:rsidR="00F117C6" w:rsidRPr="00500C4E" w:rsidRDefault="00F117C6" w:rsidP="00F117C6">
      <w:pPr>
        <w:rPr>
          <w:rFonts w:cstheme="minorHAnsi"/>
        </w:rPr>
      </w:pPr>
    </w:p>
    <w:p w14:paraId="4659C7B3" w14:textId="77777777" w:rsidR="00F117C6" w:rsidRPr="00500C4E" w:rsidRDefault="00F117C6" w:rsidP="00F117C6">
      <w:pPr>
        <w:rPr>
          <w:rFonts w:cstheme="minorHAnsi"/>
        </w:rPr>
      </w:pPr>
    </w:p>
    <w:p w14:paraId="4659C7B4" w14:textId="77777777" w:rsidR="00F117C6" w:rsidRPr="00500C4E" w:rsidRDefault="00F117C6" w:rsidP="00F117C6">
      <w:pPr>
        <w:rPr>
          <w:rFonts w:cstheme="minorHAnsi"/>
        </w:rPr>
      </w:pPr>
    </w:p>
    <w:p w14:paraId="4659C7B5" w14:textId="77777777" w:rsidR="00F117C6" w:rsidRPr="00500C4E" w:rsidRDefault="00F117C6" w:rsidP="00F117C6">
      <w:pPr>
        <w:rPr>
          <w:rFonts w:cstheme="minorHAnsi"/>
        </w:rPr>
      </w:pPr>
    </w:p>
    <w:p w14:paraId="4659C7B6" w14:textId="77777777" w:rsidR="00F117C6" w:rsidRPr="00500C4E" w:rsidRDefault="00F117C6" w:rsidP="00B84B23">
      <w:pPr>
        <w:rPr>
          <w:rFonts w:cstheme="minorHAnsi"/>
        </w:rPr>
      </w:pPr>
    </w:p>
    <w:p w14:paraId="37A15E76" w14:textId="5B8B4756" w:rsidR="00911637" w:rsidRDefault="00911637" w:rsidP="00B84B23">
      <w:pPr>
        <w:rPr>
          <w:rFonts w:cstheme="minorHAnsi"/>
          <w:b/>
          <w:sz w:val="72"/>
          <w:szCs w:val="72"/>
        </w:rPr>
      </w:pPr>
      <w:r>
        <w:rPr>
          <w:rFonts w:cstheme="minorHAnsi"/>
          <w:b/>
          <w:sz w:val="72"/>
          <w:szCs w:val="72"/>
        </w:rPr>
        <w:t xml:space="preserve">LED Outdoor </w:t>
      </w:r>
      <w:r w:rsidR="008E2BE1">
        <w:rPr>
          <w:rFonts w:cstheme="minorHAnsi"/>
          <w:b/>
          <w:sz w:val="72"/>
          <w:szCs w:val="72"/>
        </w:rPr>
        <w:t xml:space="preserve">Parking </w:t>
      </w:r>
      <w:r w:rsidR="005D69C6">
        <w:rPr>
          <w:rFonts w:cstheme="minorHAnsi"/>
          <w:b/>
          <w:sz w:val="72"/>
          <w:szCs w:val="72"/>
        </w:rPr>
        <w:t>Garage</w:t>
      </w:r>
      <w:r w:rsidR="000A1CD2">
        <w:rPr>
          <w:rFonts w:cstheme="minorHAnsi"/>
          <w:b/>
          <w:sz w:val="72"/>
          <w:szCs w:val="72"/>
        </w:rPr>
        <w:t xml:space="preserve"> </w:t>
      </w:r>
      <w:r>
        <w:rPr>
          <w:rFonts w:cstheme="minorHAnsi"/>
          <w:b/>
          <w:sz w:val="72"/>
          <w:szCs w:val="72"/>
        </w:rPr>
        <w:t>Lighting</w:t>
      </w:r>
    </w:p>
    <w:p w14:paraId="7CC2E91A" w14:textId="77777777" w:rsidR="00911637" w:rsidRDefault="00911637" w:rsidP="00911637">
      <w:pPr>
        <w:pStyle w:val="Default"/>
      </w:pPr>
    </w:p>
    <w:p w14:paraId="6491F8D5" w14:textId="36AA9C38" w:rsidR="00911637" w:rsidRDefault="00911637" w:rsidP="00911637">
      <w:pPr>
        <w:rPr>
          <w:b/>
          <w:bCs/>
          <w:sz w:val="23"/>
          <w:szCs w:val="23"/>
        </w:rPr>
      </w:pPr>
      <w:r>
        <w:t xml:space="preserve"> </w:t>
      </w:r>
      <w:r>
        <w:rPr>
          <w:b/>
          <w:bCs/>
          <w:sz w:val="23"/>
          <w:szCs w:val="23"/>
        </w:rPr>
        <w:t xml:space="preserve">Implementation IDs: </w:t>
      </w:r>
      <w:r>
        <w:rPr>
          <w:b/>
          <w:bCs/>
          <w:sz w:val="23"/>
          <w:szCs w:val="23"/>
        </w:rPr>
        <w:tab/>
      </w:r>
      <w:r w:rsidR="00957C1F" w:rsidRPr="00957C1F">
        <w:rPr>
          <w:b/>
          <w:bCs/>
          <w:sz w:val="23"/>
          <w:szCs w:val="23"/>
        </w:rPr>
        <w:t>467523</w:t>
      </w:r>
      <w:r w:rsidR="00957C1F">
        <w:rPr>
          <w:b/>
          <w:bCs/>
          <w:sz w:val="23"/>
          <w:szCs w:val="23"/>
        </w:rPr>
        <w:t>-</w:t>
      </w:r>
      <w:r w:rsidR="00786BEC" w:rsidRPr="00786BEC">
        <w:rPr>
          <w:b/>
          <w:bCs/>
          <w:sz w:val="23"/>
          <w:szCs w:val="23"/>
        </w:rPr>
        <w:t>467530</w:t>
      </w:r>
      <w:r w:rsidR="00786BEC">
        <w:rPr>
          <w:b/>
          <w:bCs/>
          <w:sz w:val="23"/>
          <w:szCs w:val="23"/>
        </w:rPr>
        <w:t xml:space="preserve"> (Delivery Type = DnDeemed)</w:t>
      </w:r>
    </w:p>
    <w:p w14:paraId="3A75D51C" w14:textId="6F760448" w:rsidR="005A7ADD" w:rsidRDefault="005A0E6C" w:rsidP="00305C55">
      <w:pPr>
        <w:ind w:left="1440" w:firstLine="720"/>
        <w:rPr>
          <w:b/>
          <w:bCs/>
          <w:sz w:val="23"/>
          <w:szCs w:val="23"/>
        </w:rPr>
      </w:pPr>
      <w:r w:rsidRPr="005A0E6C">
        <w:rPr>
          <w:b/>
          <w:bCs/>
          <w:sz w:val="23"/>
          <w:szCs w:val="23"/>
        </w:rPr>
        <w:t>467531</w:t>
      </w:r>
      <w:r>
        <w:rPr>
          <w:b/>
          <w:bCs/>
          <w:sz w:val="23"/>
          <w:szCs w:val="23"/>
        </w:rPr>
        <w:t>-</w:t>
      </w:r>
      <w:r w:rsidR="00B80869" w:rsidRPr="00B80869">
        <w:rPr>
          <w:b/>
          <w:bCs/>
          <w:sz w:val="23"/>
          <w:szCs w:val="23"/>
        </w:rPr>
        <w:t>467538</w:t>
      </w:r>
      <w:r w:rsidR="00B80869">
        <w:rPr>
          <w:b/>
          <w:bCs/>
          <w:sz w:val="23"/>
          <w:szCs w:val="23"/>
        </w:rPr>
        <w:t xml:space="preserve"> (Delivery Type = DnDeemDI)</w:t>
      </w:r>
    </w:p>
    <w:p w14:paraId="17A5D83D" w14:textId="090F2521" w:rsidR="00617701" w:rsidRDefault="00A5035E" w:rsidP="00B2068D">
      <w:pPr>
        <w:ind w:left="1440" w:firstLine="720"/>
        <w:rPr>
          <w:b/>
          <w:bCs/>
          <w:sz w:val="23"/>
          <w:szCs w:val="23"/>
        </w:rPr>
      </w:pPr>
      <w:r w:rsidRPr="00A5035E">
        <w:rPr>
          <w:b/>
          <w:bCs/>
          <w:sz w:val="23"/>
          <w:szCs w:val="23"/>
        </w:rPr>
        <w:t>467539</w:t>
      </w:r>
      <w:r>
        <w:rPr>
          <w:b/>
          <w:bCs/>
          <w:sz w:val="23"/>
          <w:szCs w:val="23"/>
        </w:rPr>
        <w:t>-</w:t>
      </w:r>
      <w:r w:rsidRPr="00A5035E">
        <w:rPr>
          <w:b/>
          <w:bCs/>
          <w:sz w:val="23"/>
          <w:szCs w:val="23"/>
        </w:rPr>
        <w:t>467546</w:t>
      </w:r>
      <w:r>
        <w:rPr>
          <w:b/>
          <w:bCs/>
          <w:sz w:val="23"/>
          <w:szCs w:val="23"/>
        </w:rPr>
        <w:t xml:space="preserve"> (Delivery Type =</w:t>
      </w:r>
      <w:r w:rsidR="00B2068D">
        <w:rPr>
          <w:b/>
          <w:bCs/>
          <w:sz w:val="23"/>
          <w:szCs w:val="23"/>
        </w:rPr>
        <w:t xml:space="preserve"> </w:t>
      </w:r>
      <w:r w:rsidR="00B46B95">
        <w:rPr>
          <w:b/>
          <w:bCs/>
          <w:sz w:val="23"/>
          <w:szCs w:val="23"/>
        </w:rPr>
        <w:t>UpDeemed)</w:t>
      </w:r>
    </w:p>
    <w:p w14:paraId="6C4A9DAA" w14:textId="00CCE4A4" w:rsidR="00E4164B" w:rsidRDefault="00E4164B" w:rsidP="00911637">
      <w:pPr>
        <w:ind w:left="1440" w:firstLine="720"/>
        <w:rPr>
          <w:b/>
          <w:bCs/>
          <w:sz w:val="23"/>
          <w:szCs w:val="23"/>
        </w:rPr>
      </w:pPr>
    </w:p>
    <w:p w14:paraId="4659C7BB" w14:textId="77777777" w:rsidR="000E19CA" w:rsidRDefault="000E19CA" w:rsidP="000E19CA">
      <w:pPr>
        <w:jc w:val="right"/>
        <w:rPr>
          <w:rFonts w:cstheme="minorHAnsi"/>
          <w:b/>
          <w:sz w:val="28"/>
          <w:szCs w:val="28"/>
        </w:rPr>
      </w:pPr>
    </w:p>
    <w:p w14:paraId="4659C7BC" w14:textId="77777777" w:rsidR="000E19CA" w:rsidRDefault="000E19CA" w:rsidP="000E19CA">
      <w:pPr>
        <w:jc w:val="right"/>
        <w:rPr>
          <w:rFonts w:cstheme="minorHAnsi"/>
          <w:b/>
          <w:sz w:val="28"/>
          <w:szCs w:val="28"/>
        </w:rPr>
      </w:pPr>
    </w:p>
    <w:p w14:paraId="4659C7C0" w14:textId="77777777" w:rsidR="000E19CA" w:rsidRDefault="000E19CA" w:rsidP="000E19CA">
      <w:pPr>
        <w:jc w:val="right"/>
        <w:rPr>
          <w:rFonts w:cstheme="minorHAnsi"/>
          <w:b/>
          <w:sz w:val="28"/>
          <w:szCs w:val="28"/>
        </w:rPr>
      </w:pPr>
    </w:p>
    <w:p w14:paraId="4659C7C1" w14:textId="77777777" w:rsidR="000E19CA" w:rsidRDefault="000E19CA" w:rsidP="000E19CA">
      <w:pPr>
        <w:jc w:val="right"/>
        <w:rPr>
          <w:rFonts w:cstheme="minorHAnsi"/>
          <w:b/>
          <w:sz w:val="28"/>
          <w:szCs w:val="28"/>
        </w:rPr>
      </w:pPr>
    </w:p>
    <w:p w14:paraId="4659C7C2" w14:textId="77777777" w:rsidR="000E19CA" w:rsidRDefault="000E19CA" w:rsidP="000E19CA">
      <w:pPr>
        <w:jc w:val="right"/>
        <w:rPr>
          <w:rFonts w:cstheme="minorHAnsi"/>
          <w:b/>
          <w:sz w:val="28"/>
          <w:szCs w:val="28"/>
        </w:rPr>
      </w:pPr>
    </w:p>
    <w:p w14:paraId="4659C7C3" w14:textId="77777777" w:rsidR="000E19CA" w:rsidRDefault="000E19CA" w:rsidP="000E19CA">
      <w:pPr>
        <w:jc w:val="right"/>
        <w:rPr>
          <w:rFonts w:cstheme="minorHAnsi"/>
          <w:b/>
          <w:sz w:val="28"/>
          <w:szCs w:val="28"/>
        </w:rPr>
      </w:pPr>
    </w:p>
    <w:p w14:paraId="4659C7C4" w14:textId="77777777" w:rsidR="000E19CA" w:rsidRDefault="000E19CA" w:rsidP="000E19CA">
      <w:pPr>
        <w:jc w:val="right"/>
        <w:rPr>
          <w:rFonts w:cstheme="minorHAnsi"/>
          <w:b/>
          <w:sz w:val="28"/>
          <w:szCs w:val="28"/>
        </w:rPr>
      </w:pPr>
    </w:p>
    <w:p w14:paraId="4659C7C8" w14:textId="77777777" w:rsidR="000E19CA" w:rsidRDefault="000E19CA" w:rsidP="000E19CA">
      <w:pPr>
        <w:jc w:val="right"/>
        <w:rPr>
          <w:rFonts w:cstheme="minorHAnsi"/>
          <w:b/>
          <w:sz w:val="28"/>
          <w:szCs w:val="28"/>
        </w:rPr>
      </w:pPr>
    </w:p>
    <w:p w14:paraId="4659C7C9" w14:textId="77777777" w:rsidR="00E372B8" w:rsidRDefault="00E372B8" w:rsidP="000E19CA">
      <w:pPr>
        <w:jc w:val="right"/>
        <w:rPr>
          <w:rFonts w:cstheme="minorHAnsi"/>
          <w:b/>
          <w:sz w:val="28"/>
          <w:szCs w:val="28"/>
        </w:rPr>
      </w:pPr>
    </w:p>
    <w:p w14:paraId="4659C7CA" w14:textId="26E8B355" w:rsidR="00E372B8" w:rsidRDefault="004930AE" w:rsidP="00241A1F">
      <w:pPr>
        <w:jc w:val="right"/>
        <w:rPr>
          <w:rFonts w:cstheme="minorHAnsi"/>
          <w:b/>
          <w:sz w:val="28"/>
          <w:szCs w:val="28"/>
        </w:rPr>
      </w:pPr>
      <w:r>
        <w:rPr>
          <w:rFonts w:cstheme="minorHAnsi"/>
          <w:b/>
          <w:sz w:val="28"/>
          <w:szCs w:val="28"/>
        </w:rPr>
        <w:t xml:space="preserve">June </w:t>
      </w:r>
      <w:r w:rsidR="00FA7A4C">
        <w:rPr>
          <w:rFonts w:cstheme="minorHAnsi"/>
          <w:b/>
          <w:sz w:val="28"/>
          <w:szCs w:val="28"/>
        </w:rPr>
        <w:t>14</w:t>
      </w:r>
      <w:r w:rsidR="000E19CA">
        <w:rPr>
          <w:rFonts w:cstheme="minorHAnsi"/>
          <w:b/>
          <w:sz w:val="28"/>
          <w:szCs w:val="28"/>
        </w:rPr>
        <w:t>, 201</w:t>
      </w:r>
      <w:r w:rsidR="00B2068D">
        <w:rPr>
          <w:rFonts w:cstheme="minorHAnsi"/>
          <w:b/>
          <w:sz w:val="28"/>
          <w:szCs w:val="28"/>
        </w:rPr>
        <w:t>9</w:t>
      </w:r>
    </w:p>
    <w:p w14:paraId="4659C7CB" w14:textId="77777777" w:rsidR="00E372B8" w:rsidRPr="000F72EF" w:rsidRDefault="00E372B8" w:rsidP="00241A1F">
      <w:pPr>
        <w:jc w:val="right"/>
        <w:rPr>
          <w:rFonts w:cstheme="minorHAnsi"/>
          <w:b/>
          <w:sz w:val="72"/>
          <w:szCs w:val="72"/>
        </w:rPr>
        <w:sectPr w:rsidR="00E372B8" w:rsidRPr="000F72EF" w:rsidSect="00241A1F">
          <w:footerReference w:type="default" r:id="rId9"/>
          <w:pgSz w:w="12240" w:h="15840"/>
          <w:pgMar w:top="1440" w:right="1440" w:bottom="1440" w:left="1440" w:header="720" w:footer="720" w:gutter="0"/>
          <w:cols w:space="720"/>
          <w:titlePg/>
          <w:docGrid w:linePitch="360"/>
        </w:sectPr>
      </w:pPr>
    </w:p>
    <w:p w14:paraId="4659C7CC" w14:textId="65521582" w:rsidR="00FE520B" w:rsidRDefault="0059117D" w:rsidP="00FE520B">
      <w:pPr>
        <w:pStyle w:val="Heading1"/>
      </w:pPr>
      <w:r>
        <w:lastRenderedPageBreak/>
        <w:t xml:space="preserve">SDG&amp;E </w:t>
      </w:r>
      <w:r w:rsidR="00964650">
        <w:t>Outdoor</w:t>
      </w:r>
      <w:r w:rsidR="0085355C">
        <w:t xml:space="preserve"> LED </w:t>
      </w:r>
      <w:r w:rsidR="00964650">
        <w:t xml:space="preserve">Parking Garage </w:t>
      </w:r>
      <w:r w:rsidR="001D433B">
        <w:t>Lighting</w:t>
      </w:r>
      <w:r w:rsidR="0085355C">
        <w:t xml:space="preserve"> </w:t>
      </w:r>
      <w:r>
        <w:t>Short Form Workpaper</w:t>
      </w:r>
    </w:p>
    <w:p w14:paraId="4659C7CD" w14:textId="77777777" w:rsidR="00413EF4" w:rsidRDefault="00413EF4" w:rsidP="00413EF4">
      <w:pPr>
        <w:pStyle w:val="Heading2"/>
      </w:pPr>
      <w:r>
        <w:t>Introduction</w:t>
      </w:r>
    </w:p>
    <w:p w14:paraId="5DF26188" w14:textId="23BC02BA" w:rsidR="006121BD" w:rsidRDefault="00413EF4" w:rsidP="004930AE">
      <w:r>
        <w:t xml:space="preserve">This short form workpaper documents the </w:t>
      </w:r>
      <w:r w:rsidR="005F1AF8">
        <w:t>adoption of PG</w:t>
      </w:r>
      <w:r w:rsidR="008A2300">
        <w:t>&amp;</w:t>
      </w:r>
      <w:r w:rsidR="005F1AF8">
        <w:t>E’s</w:t>
      </w:r>
      <w:r w:rsidR="00A97107">
        <w:t xml:space="preserve"> interim </w:t>
      </w:r>
      <w:r w:rsidR="00DA384E">
        <w:t xml:space="preserve">approved </w:t>
      </w:r>
      <w:r w:rsidR="000A79CB">
        <w:t xml:space="preserve">LED </w:t>
      </w:r>
      <w:r w:rsidR="005F1AF8">
        <w:t xml:space="preserve">Outdoor </w:t>
      </w:r>
      <w:r w:rsidR="000A79CB">
        <w:t xml:space="preserve">Parking Garage </w:t>
      </w:r>
      <w:r w:rsidR="00854D95">
        <w:t>l</w:t>
      </w:r>
      <w:r w:rsidR="005F1AF8">
        <w:t>ighting workpaper (PGECOLTG151 Rev0</w:t>
      </w:r>
      <w:r w:rsidR="00854D95">
        <w:t>9</w:t>
      </w:r>
      <w:r w:rsidR="005F1AF8">
        <w:t xml:space="preserve">) for calculating </w:t>
      </w:r>
      <w:r w:rsidR="00C414A6">
        <w:t>ex-ante</w:t>
      </w:r>
      <w:r w:rsidR="00C06B9E">
        <w:t xml:space="preserve"> </w:t>
      </w:r>
      <w:r w:rsidR="005F1AF8">
        <w:t xml:space="preserve">savings </w:t>
      </w:r>
      <w:r w:rsidR="00C06B9E">
        <w:t>impact</w:t>
      </w:r>
      <w:r w:rsidR="005F1AF8">
        <w:t>s</w:t>
      </w:r>
      <w:r w:rsidR="00C06B9E">
        <w:t xml:space="preserve"> and cost-effectiveness </w:t>
      </w:r>
      <w:r>
        <w:t xml:space="preserve">values </w:t>
      </w:r>
      <w:r w:rsidR="00C06B9E">
        <w:t xml:space="preserve">used for </w:t>
      </w:r>
      <w:r w:rsidR="005F1AF8">
        <w:t xml:space="preserve">LED outdoor </w:t>
      </w:r>
      <w:r w:rsidR="00854D95">
        <w:t xml:space="preserve">parking garage </w:t>
      </w:r>
      <w:r w:rsidR="0085355C">
        <w:t>lighting</w:t>
      </w:r>
      <w:r w:rsidR="00854D95">
        <w:t xml:space="preserve"> </w:t>
      </w:r>
      <w:r w:rsidR="000B3377">
        <w:t>measures</w:t>
      </w:r>
      <w:r w:rsidR="0085355C">
        <w:t>.</w:t>
      </w:r>
      <w:r w:rsidR="00C06B9E">
        <w:t xml:space="preserve"> </w:t>
      </w:r>
      <w:r w:rsidR="00894ED7">
        <w:t xml:space="preserve">The </w:t>
      </w:r>
      <w:r w:rsidR="00676216">
        <w:t xml:space="preserve">delta watt </w:t>
      </w:r>
      <w:r w:rsidR="00894ED7">
        <w:t xml:space="preserve">savings and cost </w:t>
      </w:r>
      <w:r w:rsidR="00575FA2">
        <w:t xml:space="preserve">values have been adopted </w:t>
      </w:r>
      <w:r w:rsidR="008F5E78">
        <w:t>from PG</w:t>
      </w:r>
      <w:r w:rsidR="00C52CDE">
        <w:t>&amp;</w:t>
      </w:r>
      <w:r w:rsidR="008F5E78">
        <w:t xml:space="preserve">E’s ex-ante </w:t>
      </w:r>
      <w:r w:rsidR="00390E81">
        <w:t xml:space="preserve">data tables </w:t>
      </w:r>
      <w:r w:rsidR="00575FA2">
        <w:t xml:space="preserve">and SDG&amp;E has </w:t>
      </w:r>
      <w:r w:rsidR="00574F3C">
        <w:t xml:space="preserve">created specific energy impacts and cost </w:t>
      </w:r>
      <w:r w:rsidR="00144EF3">
        <w:t xml:space="preserve">records that are </w:t>
      </w:r>
      <w:r w:rsidR="00390E81">
        <w:t xml:space="preserve">unique </w:t>
      </w:r>
      <w:r w:rsidR="00144EF3">
        <w:t>to SDG&amp;E</w:t>
      </w:r>
      <w:r w:rsidR="00B61CFA">
        <w:t xml:space="preserve"> service territory</w:t>
      </w:r>
      <w:r w:rsidR="00144EF3">
        <w:t>.</w:t>
      </w:r>
      <w:r w:rsidR="004930AE">
        <w:t xml:space="preserve"> </w:t>
      </w:r>
    </w:p>
    <w:p w14:paraId="0C63334B" w14:textId="003672EE" w:rsidR="00C83693" w:rsidRDefault="00C83693" w:rsidP="004930AE"/>
    <w:p w14:paraId="43E3C8FC" w14:textId="376A5415" w:rsidR="00C83693" w:rsidRDefault="00D54CCE" w:rsidP="004930AE">
      <w:r>
        <w:t xml:space="preserve">Exceptions and </w:t>
      </w:r>
      <w:r w:rsidR="00C83693">
        <w:t xml:space="preserve">Clarifications </w:t>
      </w:r>
    </w:p>
    <w:p w14:paraId="0B48010C" w14:textId="46E4BA70" w:rsidR="005551FC" w:rsidRDefault="005551FC" w:rsidP="005551FC">
      <w:pPr>
        <w:pStyle w:val="ListParagraph"/>
        <w:numPr>
          <w:ilvl w:val="0"/>
          <w:numId w:val="23"/>
        </w:numPr>
        <w:rPr>
          <w:rFonts w:cstheme="minorHAnsi"/>
          <w:szCs w:val="22"/>
        </w:rPr>
      </w:pPr>
      <w:r w:rsidRPr="00D727CA">
        <w:rPr>
          <w:rFonts w:cstheme="minorHAnsi"/>
          <w:szCs w:val="22"/>
        </w:rPr>
        <w:t xml:space="preserve">SDG&amp;E </w:t>
      </w:r>
      <w:r>
        <w:rPr>
          <w:rFonts w:cstheme="minorHAnsi"/>
          <w:szCs w:val="22"/>
        </w:rPr>
        <w:t>adopted PG&amp;E labor and material costs and created separate Cost IDs for Measure Cost and Standard Cost</w:t>
      </w:r>
      <w:r w:rsidRPr="00D727CA">
        <w:rPr>
          <w:rFonts w:cstheme="minorHAnsi"/>
          <w:szCs w:val="22"/>
        </w:rPr>
        <w:t>.</w:t>
      </w:r>
    </w:p>
    <w:p w14:paraId="4FD126E4" w14:textId="6ED2561F" w:rsidR="00B46357" w:rsidRDefault="00B46357" w:rsidP="00B46357">
      <w:pPr>
        <w:rPr>
          <w:rFonts w:cstheme="minorHAnsi"/>
          <w:szCs w:val="22"/>
        </w:rPr>
      </w:pPr>
    </w:p>
    <w:tbl>
      <w:tblPr>
        <w:tblStyle w:val="TableGrid"/>
        <w:tblW w:w="9895" w:type="dxa"/>
        <w:tblLook w:val="04A0" w:firstRow="1" w:lastRow="0" w:firstColumn="1" w:lastColumn="0" w:noHBand="0" w:noVBand="1"/>
      </w:tblPr>
      <w:tblGrid>
        <w:gridCol w:w="2875"/>
        <w:gridCol w:w="990"/>
        <w:gridCol w:w="1980"/>
        <w:gridCol w:w="1170"/>
        <w:gridCol w:w="1530"/>
        <w:gridCol w:w="1350"/>
      </w:tblGrid>
      <w:tr w:rsidR="009F13E3" w14:paraId="717EA9A5" w14:textId="77777777" w:rsidTr="00FA7A4C">
        <w:tc>
          <w:tcPr>
            <w:tcW w:w="2875" w:type="dxa"/>
            <w:tcBorders>
              <w:bottom w:val="single" w:sz="4" w:space="0" w:color="auto"/>
            </w:tcBorders>
            <w:vAlign w:val="center"/>
          </w:tcPr>
          <w:p w14:paraId="00F7940A" w14:textId="77777777" w:rsidR="00B46357" w:rsidRDefault="00B46357" w:rsidP="00FA7A4C">
            <w:pPr>
              <w:jc w:val="center"/>
              <w:rPr>
                <w:rFonts w:cstheme="minorHAnsi"/>
                <w:sz w:val="20"/>
                <w:szCs w:val="20"/>
              </w:rPr>
            </w:pPr>
            <w:r>
              <w:rPr>
                <w:rFonts w:cstheme="minorHAnsi"/>
                <w:sz w:val="20"/>
                <w:szCs w:val="20"/>
              </w:rPr>
              <w:t>SDG&amp;E Measure Cost ID</w:t>
            </w:r>
          </w:p>
        </w:tc>
        <w:tc>
          <w:tcPr>
            <w:tcW w:w="990" w:type="dxa"/>
            <w:tcBorders>
              <w:bottom w:val="single" w:sz="4" w:space="0" w:color="auto"/>
            </w:tcBorders>
            <w:vAlign w:val="center"/>
          </w:tcPr>
          <w:p w14:paraId="0DC49290" w14:textId="013B5DF9" w:rsidR="00B46357" w:rsidRDefault="00D40916" w:rsidP="00FA7A4C">
            <w:pPr>
              <w:jc w:val="center"/>
              <w:rPr>
                <w:rFonts w:cstheme="minorHAnsi"/>
                <w:sz w:val="20"/>
                <w:szCs w:val="20"/>
              </w:rPr>
            </w:pPr>
            <w:r>
              <w:rPr>
                <w:rFonts w:cstheme="minorHAnsi"/>
                <w:sz w:val="20"/>
                <w:szCs w:val="20"/>
              </w:rPr>
              <w:t>PG&amp;E Measure Code</w:t>
            </w:r>
          </w:p>
        </w:tc>
        <w:tc>
          <w:tcPr>
            <w:tcW w:w="1980" w:type="dxa"/>
            <w:tcBorders>
              <w:bottom w:val="single" w:sz="4" w:space="0" w:color="auto"/>
            </w:tcBorders>
            <w:vAlign w:val="center"/>
          </w:tcPr>
          <w:p w14:paraId="34F6F9E2" w14:textId="70DA9CF7" w:rsidR="00B46357" w:rsidRDefault="00B46357" w:rsidP="00FA7A4C">
            <w:pPr>
              <w:jc w:val="center"/>
              <w:rPr>
                <w:rFonts w:cstheme="minorHAnsi"/>
                <w:sz w:val="20"/>
                <w:szCs w:val="20"/>
              </w:rPr>
            </w:pPr>
            <w:r>
              <w:rPr>
                <w:rFonts w:cstheme="minorHAnsi"/>
                <w:sz w:val="20"/>
                <w:szCs w:val="20"/>
              </w:rPr>
              <w:t>SDG&amp;E Measured ID</w:t>
            </w:r>
          </w:p>
          <w:p w14:paraId="01DD1A10" w14:textId="77777777" w:rsidR="00B46357" w:rsidRDefault="00B46357" w:rsidP="00FA7A4C">
            <w:pPr>
              <w:jc w:val="center"/>
              <w:rPr>
                <w:rFonts w:cstheme="minorHAnsi"/>
                <w:sz w:val="20"/>
                <w:szCs w:val="20"/>
              </w:rPr>
            </w:pPr>
            <w:r>
              <w:rPr>
                <w:rFonts w:cstheme="minorHAnsi"/>
                <w:sz w:val="20"/>
                <w:szCs w:val="20"/>
              </w:rPr>
              <w:t>(WPSDGENRLG0181-Rev06-MsrXXX)</w:t>
            </w:r>
          </w:p>
        </w:tc>
        <w:tc>
          <w:tcPr>
            <w:tcW w:w="1170" w:type="dxa"/>
            <w:tcBorders>
              <w:bottom w:val="single" w:sz="4" w:space="0" w:color="auto"/>
            </w:tcBorders>
            <w:vAlign w:val="center"/>
          </w:tcPr>
          <w:p w14:paraId="1A3D9751" w14:textId="5FC1E99F" w:rsidR="00B46357" w:rsidRDefault="00B46357" w:rsidP="00FA7A4C">
            <w:pPr>
              <w:jc w:val="center"/>
              <w:rPr>
                <w:rFonts w:cstheme="minorHAnsi"/>
                <w:sz w:val="20"/>
                <w:szCs w:val="20"/>
              </w:rPr>
            </w:pPr>
            <w:r>
              <w:rPr>
                <w:rFonts w:cstheme="minorHAnsi"/>
                <w:sz w:val="20"/>
                <w:szCs w:val="20"/>
              </w:rPr>
              <w:t>Measure Cost</w:t>
            </w:r>
          </w:p>
          <w:p w14:paraId="47E2C2CD" w14:textId="77777777" w:rsidR="00B46357" w:rsidRPr="00036409" w:rsidRDefault="00B46357" w:rsidP="00FA7A4C">
            <w:pPr>
              <w:jc w:val="center"/>
              <w:rPr>
                <w:rFonts w:cstheme="minorHAnsi"/>
                <w:sz w:val="20"/>
                <w:szCs w:val="20"/>
              </w:rPr>
            </w:pPr>
          </w:p>
        </w:tc>
        <w:tc>
          <w:tcPr>
            <w:tcW w:w="1530" w:type="dxa"/>
            <w:tcBorders>
              <w:bottom w:val="single" w:sz="4" w:space="0" w:color="auto"/>
            </w:tcBorders>
            <w:vAlign w:val="center"/>
          </w:tcPr>
          <w:p w14:paraId="6158066E" w14:textId="2D2C5BBF" w:rsidR="00B46357" w:rsidRDefault="00B46357" w:rsidP="00FA7A4C">
            <w:pPr>
              <w:jc w:val="center"/>
              <w:rPr>
                <w:rFonts w:cstheme="minorHAnsi"/>
                <w:sz w:val="20"/>
                <w:szCs w:val="20"/>
              </w:rPr>
            </w:pPr>
            <w:r>
              <w:rPr>
                <w:rFonts w:cstheme="minorHAnsi"/>
                <w:sz w:val="20"/>
                <w:szCs w:val="20"/>
              </w:rPr>
              <w:t>Measure Normal Cost</w:t>
            </w:r>
          </w:p>
          <w:p w14:paraId="08FB84ED" w14:textId="77777777" w:rsidR="00B46357" w:rsidRDefault="00B46357" w:rsidP="00FA7A4C">
            <w:pPr>
              <w:jc w:val="center"/>
              <w:rPr>
                <w:rFonts w:cstheme="minorHAnsi"/>
                <w:sz w:val="20"/>
                <w:szCs w:val="20"/>
              </w:rPr>
            </w:pPr>
            <w:r>
              <w:rPr>
                <w:rFonts w:cstheme="minorHAnsi"/>
                <w:sz w:val="20"/>
                <w:szCs w:val="20"/>
              </w:rPr>
              <w:t>(includes Labor and Material)</w:t>
            </w:r>
          </w:p>
          <w:p w14:paraId="34273F35" w14:textId="77777777" w:rsidR="00B46357" w:rsidRDefault="00B46357" w:rsidP="00FA7A4C">
            <w:pPr>
              <w:jc w:val="center"/>
              <w:rPr>
                <w:rFonts w:cstheme="minorHAnsi"/>
                <w:sz w:val="20"/>
                <w:szCs w:val="20"/>
              </w:rPr>
            </w:pPr>
            <w:r>
              <w:rPr>
                <w:rFonts w:cstheme="minorHAnsi"/>
                <w:sz w:val="20"/>
                <w:szCs w:val="20"/>
              </w:rPr>
              <w:t>Labor = $187.14/fixture</w:t>
            </w:r>
          </w:p>
        </w:tc>
        <w:tc>
          <w:tcPr>
            <w:tcW w:w="1350" w:type="dxa"/>
            <w:tcBorders>
              <w:bottom w:val="single" w:sz="4" w:space="0" w:color="auto"/>
            </w:tcBorders>
            <w:vAlign w:val="center"/>
          </w:tcPr>
          <w:p w14:paraId="60B09630" w14:textId="7EC16445" w:rsidR="00B46357" w:rsidRDefault="00FA7A4C" w:rsidP="00FA7A4C">
            <w:pPr>
              <w:jc w:val="center"/>
              <w:rPr>
                <w:rFonts w:cstheme="minorHAnsi"/>
                <w:sz w:val="20"/>
                <w:szCs w:val="20"/>
              </w:rPr>
            </w:pPr>
            <w:r>
              <w:rPr>
                <w:rFonts w:cstheme="minorHAnsi"/>
                <w:sz w:val="20"/>
                <w:szCs w:val="20"/>
              </w:rPr>
              <w:t>Incremental Measure Cost (IMC)</w:t>
            </w:r>
          </w:p>
        </w:tc>
      </w:tr>
      <w:tr w:rsidR="009F13E3" w:rsidRPr="00C3018E" w14:paraId="36E3F184" w14:textId="77777777" w:rsidTr="00D411E8">
        <w:tc>
          <w:tcPr>
            <w:tcW w:w="2875" w:type="dxa"/>
            <w:tcBorders>
              <w:top w:val="nil"/>
              <w:left w:val="single" w:sz="4" w:space="0" w:color="auto"/>
              <w:bottom w:val="single" w:sz="4" w:space="0" w:color="auto"/>
              <w:right w:val="single" w:sz="4" w:space="0" w:color="auto"/>
            </w:tcBorders>
            <w:shd w:val="clear" w:color="000000" w:fill="FFFFFF"/>
            <w:vAlign w:val="bottom"/>
          </w:tcPr>
          <w:p w14:paraId="233F0299" w14:textId="77777777" w:rsidR="00B46357" w:rsidRPr="005C1184" w:rsidRDefault="00B46357" w:rsidP="00C52CDE">
            <w:pPr>
              <w:rPr>
                <w:rFonts w:cstheme="minorHAnsi"/>
                <w:sz w:val="20"/>
                <w:szCs w:val="20"/>
              </w:rPr>
            </w:pPr>
            <w:r w:rsidRPr="00124868">
              <w:rPr>
                <w:rFonts w:cstheme="minorHAnsi"/>
                <w:sz w:val="20"/>
                <w:szCs w:val="20"/>
              </w:rPr>
              <w:t>Gar-LEDFixt-CM-Ext(17w)_Msr</w:t>
            </w:r>
          </w:p>
        </w:tc>
        <w:tc>
          <w:tcPr>
            <w:tcW w:w="990" w:type="dxa"/>
            <w:tcBorders>
              <w:top w:val="nil"/>
              <w:left w:val="single" w:sz="4" w:space="0" w:color="auto"/>
              <w:bottom w:val="single" w:sz="4" w:space="0" w:color="auto"/>
              <w:right w:val="single" w:sz="4" w:space="0" w:color="auto"/>
            </w:tcBorders>
            <w:shd w:val="clear" w:color="000000" w:fill="FFFFFF"/>
          </w:tcPr>
          <w:p w14:paraId="3B13A173" w14:textId="4E503666" w:rsidR="00B46357" w:rsidRDefault="009F13E3" w:rsidP="00C52CDE">
            <w:pPr>
              <w:rPr>
                <w:rFonts w:cstheme="minorHAnsi"/>
                <w:color w:val="000000"/>
                <w:sz w:val="20"/>
                <w:szCs w:val="20"/>
              </w:rPr>
            </w:pPr>
            <w:r w:rsidRPr="009F13E3">
              <w:rPr>
                <w:rFonts w:cstheme="minorHAnsi"/>
                <w:color w:val="000000"/>
                <w:sz w:val="20"/>
                <w:szCs w:val="20"/>
              </w:rPr>
              <w:t>LT480</w:t>
            </w:r>
          </w:p>
        </w:tc>
        <w:tc>
          <w:tcPr>
            <w:tcW w:w="1980" w:type="dxa"/>
            <w:tcBorders>
              <w:top w:val="nil"/>
              <w:left w:val="single" w:sz="4" w:space="0" w:color="auto"/>
              <w:bottom w:val="single" w:sz="4" w:space="0" w:color="auto"/>
              <w:right w:val="single" w:sz="4" w:space="0" w:color="auto"/>
            </w:tcBorders>
            <w:shd w:val="clear" w:color="000000" w:fill="FFFFFF"/>
            <w:vAlign w:val="bottom"/>
          </w:tcPr>
          <w:p w14:paraId="43537189" w14:textId="5BDFFDAC" w:rsidR="00B46357" w:rsidRPr="005C1184" w:rsidRDefault="00B46357" w:rsidP="00C52CDE">
            <w:pPr>
              <w:rPr>
                <w:rFonts w:cstheme="minorHAnsi"/>
                <w:color w:val="000000"/>
                <w:sz w:val="20"/>
                <w:szCs w:val="20"/>
              </w:rPr>
            </w:pPr>
            <w:r>
              <w:rPr>
                <w:rFonts w:cstheme="minorHAnsi"/>
                <w:color w:val="000000"/>
                <w:sz w:val="20"/>
                <w:szCs w:val="20"/>
              </w:rPr>
              <w:t>Rev06-Msr001</w:t>
            </w:r>
          </w:p>
        </w:tc>
        <w:tc>
          <w:tcPr>
            <w:tcW w:w="1170" w:type="dxa"/>
            <w:tcBorders>
              <w:top w:val="single" w:sz="4" w:space="0" w:color="auto"/>
              <w:left w:val="single" w:sz="4" w:space="0" w:color="auto"/>
              <w:bottom w:val="single" w:sz="4" w:space="0" w:color="auto"/>
              <w:right w:val="single" w:sz="4" w:space="0" w:color="auto"/>
            </w:tcBorders>
          </w:tcPr>
          <w:p w14:paraId="73377952" w14:textId="77777777" w:rsidR="00B46357" w:rsidRPr="00C3018E" w:rsidRDefault="00B46357" w:rsidP="00C52CDE">
            <w:pPr>
              <w:rPr>
                <w:rFonts w:cstheme="minorHAnsi"/>
                <w:sz w:val="20"/>
                <w:szCs w:val="20"/>
              </w:rPr>
            </w:pPr>
            <w:r>
              <w:rPr>
                <w:rFonts w:cstheme="minorHAnsi"/>
                <w:sz w:val="20"/>
                <w:szCs w:val="20"/>
              </w:rPr>
              <w:t>$</w:t>
            </w:r>
            <w:r w:rsidRPr="003D039B">
              <w:rPr>
                <w:rFonts w:cstheme="minorHAnsi"/>
                <w:sz w:val="20"/>
                <w:szCs w:val="20"/>
              </w:rPr>
              <w:t>40.24</w:t>
            </w:r>
          </w:p>
        </w:tc>
        <w:tc>
          <w:tcPr>
            <w:tcW w:w="1530" w:type="dxa"/>
            <w:tcBorders>
              <w:top w:val="single" w:sz="4" w:space="0" w:color="auto"/>
              <w:left w:val="single" w:sz="4" w:space="0" w:color="auto"/>
              <w:bottom w:val="single" w:sz="4" w:space="0" w:color="auto"/>
              <w:right w:val="single" w:sz="4" w:space="0" w:color="auto"/>
            </w:tcBorders>
          </w:tcPr>
          <w:p w14:paraId="323635DA" w14:textId="77777777" w:rsidR="00B46357" w:rsidRPr="00C3018E" w:rsidRDefault="00B46357" w:rsidP="00C52CDE">
            <w:pPr>
              <w:rPr>
                <w:rFonts w:cstheme="minorHAnsi"/>
                <w:sz w:val="20"/>
                <w:szCs w:val="20"/>
              </w:rPr>
            </w:pPr>
            <w:r>
              <w:rPr>
                <w:rFonts w:cstheme="minorHAnsi"/>
                <w:sz w:val="20"/>
                <w:szCs w:val="20"/>
              </w:rPr>
              <w:t>$</w:t>
            </w:r>
            <w:r w:rsidRPr="00CF62EF">
              <w:rPr>
                <w:rFonts w:cstheme="minorHAnsi"/>
                <w:sz w:val="20"/>
                <w:szCs w:val="20"/>
              </w:rPr>
              <w:t>227.38</w:t>
            </w:r>
          </w:p>
        </w:tc>
        <w:tc>
          <w:tcPr>
            <w:tcW w:w="1350" w:type="dxa"/>
          </w:tcPr>
          <w:p w14:paraId="64BCB7CC" w14:textId="77777777" w:rsidR="00B46357" w:rsidRPr="00C3018E" w:rsidRDefault="00B46357" w:rsidP="00C52CDE">
            <w:pPr>
              <w:rPr>
                <w:rFonts w:cstheme="minorHAnsi"/>
                <w:sz w:val="20"/>
                <w:szCs w:val="20"/>
              </w:rPr>
            </w:pPr>
            <w:r>
              <w:rPr>
                <w:rFonts w:cstheme="minorHAnsi"/>
                <w:sz w:val="20"/>
                <w:szCs w:val="20"/>
              </w:rPr>
              <w:t>$22.87</w:t>
            </w:r>
          </w:p>
        </w:tc>
      </w:tr>
      <w:tr w:rsidR="009F13E3" w:rsidRPr="00C3018E" w14:paraId="0CAD45A6" w14:textId="77777777" w:rsidTr="00D411E8">
        <w:tc>
          <w:tcPr>
            <w:tcW w:w="2875" w:type="dxa"/>
            <w:tcBorders>
              <w:top w:val="nil"/>
              <w:left w:val="single" w:sz="4" w:space="0" w:color="auto"/>
              <w:bottom w:val="single" w:sz="4" w:space="0" w:color="auto"/>
              <w:right w:val="single" w:sz="4" w:space="0" w:color="auto"/>
            </w:tcBorders>
            <w:shd w:val="clear" w:color="000000" w:fill="FFFFFF"/>
            <w:vAlign w:val="bottom"/>
          </w:tcPr>
          <w:p w14:paraId="61B517B6" w14:textId="77777777" w:rsidR="00B46357" w:rsidRPr="005C1184" w:rsidRDefault="00B46357" w:rsidP="00C52CDE">
            <w:pPr>
              <w:rPr>
                <w:rFonts w:cstheme="minorHAnsi"/>
                <w:sz w:val="20"/>
                <w:szCs w:val="20"/>
              </w:rPr>
            </w:pPr>
            <w:r w:rsidRPr="00690FB9">
              <w:rPr>
                <w:rFonts w:cstheme="minorHAnsi"/>
                <w:sz w:val="20"/>
                <w:szCs w:val="20"/>
              </w:rPr>
              <w:t>Gar-LEDFixt-CM-Ext(22w)_Msr</w:t>
            </w:r>
          </w:p>
        </w:tc>
        <w:tc>
          <w:tcPr>
            <w:tcW w:w="990" w:type="dxa"/>
            <w:tcBorders>
              <w:top w:val="nil"/>
              <w:left w:val="single" w:sz="4" w:space="0" w:color="auto"/>
              <w:bottom w:val="single" w:sz="4" w:space="0" w:color="auto"/>
              <w:right w:val="single" w:sz="4" w:space="0" w:color="auto"/>
            </w:tcBorders>
            <w:shd w:val="clear" w:color="000000" w:fill="FFFFFF"/>
          </w:tcPr>
          <w:p w14:paraId="29B99539" w14:textId="6058E161" w:rsidR="00B46357" w:rsidRDefault="009F13E3" w:rsidP="00C52CDE">
            <w:pPr>
              <w:rPr>
                <w:rFonts w:cstheme="minorHAnsi"/>
                <w:color w:val="000000"/>
                <w:sz w:val="20"/>
                <w:szCs w:val="20"/>
              </w:rPr>
            </w:pPr>
            <w:r w:rsidRPr="009F13E3">
              <w:rPr>
                <w:rFonts w:cstheme="minorHAnsi"/>
                <w:color w:val="000000"/>
                <w:sz w:val="20"/>
                <w:szCs w:val="20"/>
              </w:rPr>
              <w:t>LT48</w:t>
            </w:r>
            <w:r>
              <w:rPr>
                <w:rFonts w:cstheme="minorHAnsi"/>
                <w:color w:val="000000"/>
                <w:sz w:val="20"/>
                <w:szCs w:val="20"/>
              </w:rPr>
              <w:t>1</w:t>
            </w:r>
          </w:p>
        </w:tc>
        <w:tc>
          <w:tcPr>
            <w:tcW w:w="1980" w:type="dxa"/>
            <w:tcBorders>
              <w:top w:val="nil"/>
              <w:left w:val="single" w:sz="4" w:space="0" w:color="auto"/>
              <w:bottom w:val="single" w:sz="4" w:space="0" w:color="auto"/>
              <w:right w:val="single" w:sz="4" w:space="0" w:color="auto"/>
            </w:tcBorders>
            <w:shd w:val="clear" w:color="000000" w:fill="FFFFFF"/>
            <w:vAlign w:val="bottom"/>
          </w:tcPr>
          <w:p w14:paraId="7B5B9B3F" w14:textId="7A3DA395" w:rsidR="00B46357" w:rsidRPr="005C1184" w:rsidRDefault="00B46357" w:rsidP="00C52CDE">
            <w:pPr>
              <w:rPr>
                <w:rFonts w:cstheme="minorHAnsi"/>
                <w:color w:val="000000"/>
                <w:sz w:val="20"/>
                <w:szCs w:val="20"/>
              </w:rPr>
            </w:pPr>
            <w:r>
              <w:rPr>
                <w:rFonts w:cstheme="minorHAnsi"/>
                <w:color w:val="000000"/>
                <w:sz w:val="20"/>
                <w:szCs w:val="20"/>
              </w:rPr>
              <w:t>Rev06-Msr002</w:t>
            </w:r>
          </w:p>
        </w:tc>
        <w:tc>
          <w:tcPr>
            <w:tcW w:w="1170" w:type="dxa"/>
            <w:tcBorders>
              <w:top w:val="single" w:sz="4" w:space="0" w:color="auto"/>
              <w:left w:val="single" w:sz="4" w:space="0" w:color="auto"/>
              <w:bottom w:val="single" w:sz="4" w:space="0" w:color="auto"/>
              <w:right w:val="single" w:sz="4" w:space="0" w:color="auto"/>
            </w:tcBorders>
          </w:tcPr>
          <w:p w14:paraId="045FC2F1" w14:textId="77777777" w:rsidR="00B46357" w:rsidRPr="00C3018E" w:rsidRDefault="00B46357" w:rsidP="00C52CDE">
            <w:pPr>
              <w:rPr>
                <w:rFonts w:cstheme="minorHAnsi"/>
                <w:sz w:val="20"/>
                <w:szCs w:val="20"/>
              </w:rPr>
            </w:pPr>
            <w:r>
              <w:rPr>
                <w:rFonts w:cstheme="minorHAnsi"/>
                <w:sz w:val="20"/>
                <w:szCs w:val="20"/>
              </w:rPr>
              <w:t>$</w:t>
            </w:r>
            <w:r w:rsidRPr="00BE10FD">
              <w:rPr>
                <w:rFonts w:cstheme="minorHAnsi"/>
                <w:sz w:val="20"/>
                <w:szCs w:val="20"/>
              </w:rPr>
              <w:t>51.04</w:t>
            </w:r>
          </w:p>
        </w:tc>
        <w:tc>
          <w:tcPr>
            <w:tcW w:w="1530" w:type="dxa"/>
            <w:tcBorders>
              <w:top w:val="single" w:sz="4" w:space="0" w:color="auto"/>
              <w:left w:val="single" w:sz="4" w:space="0" w:color="auto"/>
              <w:bottom w:val="single" w:sz="4" w:space="0" w:color="auto"/>
              <w:right w:val="single" w:sz="4" w:space="0" w:color="auto"/>
            </w:tcBorders>
          </w:tcPr>
          <w:p w14:paraId="68C63F30" w14:textId="77777777" w:rsidR="00B46357" w:rsidRPr="00C3018E" w:rsidRDefault="00B46357" w:rsidP="00C52CDE">
            <w:pPr>
              <w:rPr>
                <w:rFonts w:cstheme="minorHAnsi"/>
                <w:sz w:val="20"/>
                <w:szCs w:val="20"/>
              </w:rPr>
            </w:pPr>
            <w:r>
              <w:rPr>
                <w:rFonts w:cstheme="minorHAnsi"/>
                <w:sz w:val="20"/>
                <w:szCs w:val="20"/>
              </w:rPr>
              <w:t>$</w:t>
            </w:r>
            <w:r w:rsidRPr="005004AB">
              <w:rPr>
                <w:rFonts w:cstheme="minorHAnsi"/>
                <w:sz w:val="20"/>
                <w:szCs w:val="20"/>
              </w:rPr>
              <w:t>238.18</w:t>
            </w:r>
          </w:p>
        </w:tc>
        <w:tc>
          <w:tcPr>
            <w:tcW w:w="1350" w:type="dxa"/>
          </w:tcPr>
          <w:p w14:paraId="1872F1A7" w14:textId="77777777" w:rsidR="00B46357" w:rsidRPr="00C3018E" w:rsidRDefault="00B46357" w:rsidP="00C52CDE">
            <w:pPr>
              <w:rPr>
                <w:rFonts w:cstheme="minorHAnsi"/>
                <w:sz w:val="20"/>
                <w:szCs w:val="20"/>
              </w:rPr>
            </w:pPr>
            <w:r w:rsidRPr="00FD7A19">
              <w:rPr>
                <w:rFonts w:cstheme="minorHAnsi"/>
                <w:sz w:val="20"/>
                <w:szCs w:val="20"/>
              </w:rPr>
              <w:t>$</w:t>
            </w:r>
            <w:r w:rsidRPr="00FA288D">
              <w:rPr>
                <w:rFonts w:cstheme="minorHAnsi"/>
                <w:sz w:val="20"/>
                <w:szCs w:val="20"/>
              </w:rPr>
              <w:t>13.32</w:t>
            </w:r>
          </w:p>
        </w:tc>
      </w:tr>
      <w:tr w:rsidR="009F13E3" w:rsidRPr="00C3018E" w14:paraId="0A7357FA" w14:textId="77777777" w:rsidTr="00D411E8">
        <w:tc>
          <w:tcPr>
            <w:tcW w:w="2875" w:type="dxa"/>
            <w:tcBorders>
              <w:top w:val="nil"/>
              <w:left w:val="single" w:sz="4" w:space="0" w:color="auto"/>
              <w:bottom w:val="single" w:sz="4" w:space="0" w:color="auto"/>
              <w:right w:val="single" w:sz="4" w:space="0" w:color="auto"/>
            </w:tcBorders>
            <w:shd w:val="clear" w:color="000000" w:fill="FFFFFF"/>
            <w:vAlign w:val="bottom"/>
          </w:tcPr>
          <w:p w14:paraId="6E55AAB2" w14:textId="77777777" w:rsidR="00B46357" w:rsidRPr="005C1184" w:rsidRDefault="00B46357" w:rsidP="00C52CDE">
            <w:pPr>
              <w:rPr>
                <w:rFonts w:cstheme="minorHAnsi"/>
                <w:sz w:val="20"/>
                <w:szCs w:val="20"/>
              </w:rPr>
            </w:pPr>
            <w:r w:rsidRPr="00690FB9">
              <w:rPr>
                <w:rFonts w:cstheme="minorHAnsi"/>
                <w:sz w:val="20"/>
                <w:szCs w:val="20"/>
              </w:rPr>
              <w:t>Gar-LEDFixt-CM-Ext(27w)_Msr</w:t>
            </w:r>
          </w:p>
        </w:tc>
        <w:tc>
          <w:tcPr>
            <w:tcW w:w="990" w:type="dxa"/>
            <w:tcBorders>
              <w:top w:val="nil"/>
              <w:left w:val="single" w:sz="4" w:space="0" w:color="auto"/>
              <w:bottom w:val="single" w:sz="4" w:space="0" w:color="auto"/>
              <w:right w:val="single" w:sz="4" w:space="0" w:color="auto"/>
            </w:tcBorders>
            <w:shd w:val="clear" w:color="000000" w:fill="FFFFFF"/>
          </w:tcPr>
          <w:p w14:paraId="53399F00" w14:textId="51CD6C05" w:rsidR="00B46357" w:rsidRDefault="009F13E3" w:rsidP="00C52CDE">
            <w:pPr>
              <w:rPr>
                <w:rFonts w:cstheme="minorHAnsi"/>
                <w:color w:val="000000"/>
                <w:sz w:val="20"/>
                <w:szCs w:val="20"/>
              </w:rPr>
            </w:pPr>
            <w:r w:rsidRPr="009F13E3">
              <w:rPr>
                <w:rFonts w:cstheme="minorHAnsi"/>
                <w:color w:val="000000"/>
                <w:sz w:val="20"/>
                <w:szCs w:val="20"/>
              </w:rPr>
              <w:t>LT48</w:t>
            </w:r>
            <w:r>
              <w:rPr>
                <w:rFonts w:cstheme="minorHAnsi"/>
                <w:color w:val="000000"/>
                <w:sz w:val="20"/>
                <w:szCs w:val="20"/>
              </w:rPr>
              <w:t>2</w:t>
            </w:r>
          </w:p>
        </w:tc>
        <w:tc>
          <w:tcPr>
            <w:tcW w:w="1980" w:type="dxa"/>
            <w:tcBorders>
              <w:top w:val="nil"/>
              <w:left w:val="single" w:sz="4" w:space="0" w:color="auto"/>
              <w:bottom w:val="single" w:sz="4" w:space="0" w:color="auto"/>
              <w:right w:val="single" w:sz="4" w:space="0" w:color="auto"/>
            </w:tcBorders>
            <w:shd w:val="clear" w:color="000000" w:fill="FFFFFF"/>
            <w:vAlign w:val="bottom"/>
          </w:tcPr>
          <w:p w14:paraId="6782741C" w14:textId="105620EB" w:rsidR="00B46357" w:rsidRPr="005C1184" w:rsidRDefault="00B46357" w:rsidP="00C52CDE">
            <w:pPr>
              <w:rPr>
                <w:rFonts w:cstheme="minorHAnsi"/>
                <w:color w:val="000000"/>
                <w:sz w:val="20"/>
                <w:szCs w:val="20"/>
              </w:rPr>
            </w:pPr>
            <w:r>
              <w:rPr>
                <w:rFonts w:cstheme="minorHAnsi"/>
                <w:color w:val="000000"/>
                <w:sz w:val="20"/>
                <w:szCs w:val="20"/>
              </w:rPr>
              <w:t>Rev06-Msr003</w:t>
            </w:r>
          </w:p>
        </w:tc>
        <w:tc>
          <w:tcPr>
            <w:tcW w:w="1170" w:type="dxa"/>
            <w:tcBorders>
              <w:top w:val="single" w:sz="4" w:space="0" w:color="auto"/>
              <w:left w:val="single" w:sz="4" w:space="0" w:color="auto"/>
              <w:bottom w:val="single" w:sz="4" w:space="0" w:color="auto"/>
              <w:right w:val="single" w:sz="4" w:space="0" w:color="auto"/>
            </w:tcBorders>
          </w:tcPr>
          <w:p w14:paraId="12AD4358" w14:textId="22D5B2CB" w:rsidR="00B46357" w:rsidRPr="00C3018E" w:rsidRDefault="00B46357" w:rsidP="00C52CDE">
            <w:pPr>
              <w:rPr>
                <w:rFonts w:cstheme="minorHAnsi"/>
                <w:sz w:val="20"/>
                <w:szCs w:val="20"/>
              </w:rPr>
            </w:pPr>
            <w:r>
              <w:rPr>
                <w:rFonts w:cstheme="minorHAnsi"/>
                <w:sz w:val="20"/>
                <w:szCs w:val="20"/>
              </w:rPr>
              <w:t>$</w:t>
            </w:r>
            <w:r w:rsidRPr="00C80693">
              <w:rPr>
                <w:rFonts w:cstheme="minorHAnsi"/>
                <w:sz w:val="20"/>
                <w:szCs w:val="20"/>
              </w:rPr>
              <w:t>63.8</w:t>
            </w:r>
            <w:r w:rsidR="00C52CDE">
              <w:rPr>
                <w:rFonts w:cstheme="minorHAnsi"/>
                <w:sz w:val="20"/>
                <w:szCs w:val="20"/>
              </w:rPr>
              <w:t>0</w:t>
            </w:r>
          </w:p>
        </w:tc>
        <w:tc>
          <w:tcPr>
            <w:tcW w:w="1530" w:type="dxa"/>
            <w:tcBorders>
              <w:top w:val="single" w:sz="4" w:space="0" w:color="auto"/>
              <w:left w:val="single" w:sz="4" w:space="0" w:color="auto"/>
              <w:bottom w:val="single" w:sz="4" w:space="0" w:color="auto"/>
              <w:right w:val="single" w:sz="4" w:space="0" w:color="auto"/>
            </w:tcBorders>
          </w:tcPr>
          <w:p w14:paraId="1BFD5366" w14:textId="77777777" w:rsidR="00B46357" w:rsidRPr="00C3018E" w:rsidRDefault="00B46357" w:rsidP="00C52CDE">
            <w:pPr>
              <w:rPr>
                <w:rFonts w:cstheme="minorHAnsi"/>
                <w:sz w:val="20"/>
                <w:szCs w:val="20"/>
              </w:rPr>
            </w:pPr>
            <w:r>
              <w:rPr>
                <w:rFonts w:cstheme="minorHAnsi"/>
                <w:sz w:val="20"/>
                <w:szCs w:val="20"/>
              </w:rPr>
              <w:t>$</w:t>
            </w:r>
            <w:r w:rsidRPr="004443D4">
              <w:rPr>
                <w:rFonts w:cstheme="minorHAnsi"/>
                <w:sz w:val="20"/>
                <w:szCs w:val="20"/>
              </w:rPr>
              <w:t>250.94</w:t>
            </w:r>
          </w:p>
        </w:tc>
        <w:tc>
          <w:tcPr>
            <w:tcW w:w="1350" w:type="dxa"/>
          </w:tcPr>
          <w:p w14:paraId="60752E05" w14:textId="77777777" w:rsidR="00B46357" w:rsidRPr="00C3018E" w:rsidRDefault="00B46357" w:rsidP="00C52CDE">
            <w:pPr>
              <w:rPr>
                <w:rFonts w:cstheme="minorHAnsi"/>
                <w:sz w:val="20"/>
                <w:szCs w:val="20"/>
              </w:rPr>
            </w:pPr>
            <w:r w:rsidRPr="00FD7A19">
              <w:rPr>
                <w:rFonts w:cstheme="minorHAnsi"/>
                <w:sz w:val="20"/>
                <w:szCs w:val="20"/>
              </w:rPr>
              <w:t>$</w:t>
            </w:r>
            <w:r w:rsidRPr="00FA288D">
              <w:rPr>
                <w:rFonts w:cstheme="minorHAnsi"/>
                <w:sz w:val="20"/>
                <w:szCs w:val="20"/>
              </w:rPr>
              <w:t>21.90</w:t>
            </w:r>
          </w:p>
        </w:tc>
      </w:tr>
      <w:tr w:rsidR="009F13E3" w:rsidRPr="00C3018E" w14:paraId="0215A0E0" w14:textId="77777777" w:rsidTr="00D411E8">
        <w:tc>
          <w:tcPr>
            <w:tcW w:w="2875" w:type="dxa"/>
            <w:tcBorders>
              <w:top w:val="nil"/>
              <w:left w:val="single" w:sz="4" w:space="0" w:color="auto"/>
              <w:bottom w:val="single" w:sz="4" w:space="0" w:color="auto"/>
              <w:right w:val="single" w:sz="4" w:space="0" w:color="auto"/>
            </w:tcBorders>
            <w:shd w:val="clear" w:color="000000" w:fill="FFFFFF"/>
            <w:vAlign w:val="bottom"/>
          </w:tcPr>
          <w:p w14:paraId="0602C35A" w14:textId="77777777" w:rsidR="00B46357" w:rsidRPr="005C1184" w:rsidRDefault="00B46357" w:rsidP="00C52CDE">
            <w:pPr>
              <w:rPr>
                <w:rFonts w:cstheme="minorHAnsi"/>
                <w:sz w:val="20"/>
                <w:szCs w:val="20"/>
              </w:rPr>
            </w:pPr>
            <w:r w:rsidRPr="00690FB9">
              <w:rPr>
                <w:rFonts w:cstheme="minorHAnsi"/>
                <w:sz w:val="20"/>
                <w:szCs w:val="20"/>
              </w:rPr>
              <w:t>Gar-LEDFixt-CM-Ext(34w)_Msr</w:t>
            </w:r>
          </w:p>
        </w:tc>
        <w:tc>
          <w:tcPr>
            <w:tcW w:w="990" w:type="dxa"/>
            <w:tcBorders>
              <w:top w:val="nil"/>
              <w:left w:val="single" w:sz="4" w:space="0" w:color="auto"/>
              <w:bottom w:val="single" w:sz="4" w:space="0" w:color="auto"/>
              <w:right w:val="single" w:sz="4" w:space="0" w:color="auto"/>
            </w:tcBorders>
            <w:shd w:val="clear" w:color="000000" w:fill="FFFFFF"/>
          </w:tcPr>
          <w:p w14:paraId="4FCE471E" w14:textId="16B6FC76" w:rsidR="00B46357" w:rsidRDefault="009F13E3" w:rsidP="00C52CDE">
            <w:pPr>
              <w:rPr>
                <w:rFonts w:cstheme="minorHAnsi"/>
                <w:color w:val="000000"/>
                <w:sz w:val="20"/>
                <w:szCs w:val="20"/>
              </w:rPr>
            </w:pPr>
            <w:r w:rsidRPr="009F13E3">
              <w:rPr>
                <w:rFonts w:cstheme="minorHAnsi"/>
                <w:color w:val="000000"/>
                <w:sz w:val="20"/>
                <w:szCs w:val="20"/>
              </w:rPr>
              <w:t>LT48</w:t>
            </w:r>
            <w:r>
              <w:rPr>
                <w:rFonts w:cstheme="minorHAnsi"/>
                <w:color w:val="000000"/>
                <w:sz w:val="20"/>
                <w:szCs w:val="20"/>
              </w:rPr>
              <w:t>3</w:t>
            </w:r>
          </w:p>
        </w:tc>
        <w:tc>
          <w:tcPr>
            <w:tcW w:w="1980" w:type="dxa"/>
            <w:tcBorders>
              <w:top w:val="nil"/>
              <w:left w:val="single" w:sz="4" w:space="0" w:color="auto"/>
              <w:bottom w:val="single" w:sz="4" w:space="0" w:color="auto"/>
              <w:right w:val="single" w:sz="4" w:space="0" w:color="auto"/>
            </w:tcBorders>
            <w:shd w:val="clear" w:color="000000" w:fill="FFFFFF"/>
            <w:vAlign w:val="bottom"/>
          </w:tcPr>
          <w:p w14:paraId="330D09A5" w14:textId="7ED1C061" w:rsidR="00B46357" w:rsidRPr="005C1184" w:rsidRDefault="00B46357" w:rsidP="00C52CDE">
            <w:pPr>
              <w:rPr>
                <w:rFonts w:cstheme="minorHAnsi"/>
                <w:color w:val="000000"/>
                <w:sz w:val="20"/>
                <w:szCs w:val="20"/>
              </w:rPr>
            </w:pPr>
            <w:r>
              <w:rPr>
                <w:rFonts w:cstheme="minorHAnsi"/>
                <w:color w:val="000000"/>
                <w:sz w:val="20"/>
                <w:szCs w:val="20"/>
              </w:rPr>
              <w:t>Rev06-Msr004</w:t>
            </w:r>
          </w:p>
        </w:tc>
        <w:tc>
          <w:tcPr>
            <w:tcW w:w="1170" w:type="dxa"/>
            <w:tcBorders>
              <w:top w:val="single" w:sz="4" w:space="0" w:color="auto"/>
              <w:left w:val="single" w:sz="4" w:space="0" w:color="auto"/>
              <w:bottom w:val="single" w:sz="4" w:space="0" w:color="auto"/>
              <w:right w:val="single" w:sz="4" w:space="0" w:color="auto"/>
            </w:tcBorders>
          </w:tcPr>
          <w:p w14:paraId="1637D064" w14:textId="7B38EB03" w:rsidR="00B46357" w:rsidRPr="00C3018E" w:rsidRDefault="00B46357" w:rsidP="00C52CDE">
            <w:pPr>
              <w:rPr>
                <w:rFonts w:cstheme="minorHAnsi"/>
                <w:sz w:val="20"/>
                <w:szCs w:val="20"/>
              </w:rPr>
            </w:pPr>
            <w:r>
              <w:rPr>
                <w:rFonts w:cstheme="minorHAnsi"/>
                <w:sz w:val="20"/>
                <w:szCs w:val="20"/>
              </w:rPr>
              <w:t>$</w:t>
            </w:r>
            <w:r w:rsidRPr="00F14939">
              <w:rPr>
                <w:rFonts w:cstheme="minorHAnsi"/>
                <w:sz w:val="20"/>
                <w:szCs w:val="20"/>
              </w:rPr>
              <w:t>79.5</w:t>
            </w:r>
            <w:r w:rsidR="00C52CDE">
              <w:rPr>
                <w:rFonts w:cstheme="minorHAnsi"/>
                <w:sz w:val="20"/>
                <w:szCs w:val="20"/>
              </w:rPr>
              <w:t>0</w:t>
            </w:r>
          </w:p>
        </w:tc>
        <w:tc>
          <w:tcPr>
            <w:tcW w:w="1530" w:type="dxa"/>
            <w:tcBorders>
              <w:top w:val="single" w:sz="4" w:space="0" w:color="auto"/>
              <w:left w:val="single" w:sz="4" w:space="0" w:color="auto"/>
              <w:bottom w:val="single" w:sz="4" w:space="0" w:color="auto"/>
              <w:right w:val="single" w:sz="4" w:space="0" w:color="auto"/>
            </w:tcBorders>
          </w:tcPr>
          <w:p w14:paraId="764250CF" w14:textId="77777777" w:rsidR="00B46357" w:rsidRPr="00C3018E" w:rsidRDefault="00B46357" w:rsidP="00C52CDE">
            <w:pPr>
              <w:rPr>
                <w:rFonts w:cstheme="minorHAnsi"/>
                <w:sz w:val="20"/>
                <w:szCs w:val="20"/>
              </w:rPr>
            </w:pPr>
            <w:r>
              <w:rPr>
                <w:rFonts w:cstheme="minorHAnsi"/>
                <w:sz w:val="20"/>
                <w:szCs w:val="20"/>
              </w:rPr>
              <w:t>$</w:t>
            </w:r>
            <w:r w:rsidRPr="004443D4">
              <w:rPr>
                <w:rFonts w:cstheme="minorHAnsi"/>
                <w:sz w:val="20"/>
                <w:szCs w:val="20"/>
              </w:rPr>
              <w:t>266.64</w:t>
            </w:r>
          </w:p>
        </w:tc>
        <w:tc>
          <w:tcPr>
            <w:tcW w:w="1350" w:type="dxa"/>
            <w:tcBorders>
              <w:top w:val="single" w:sz="4" w:space="0" w:color="auto"/>
              <w:left w:val="single" w:sz="4" w:space="0" w:color="auto"/>
              <w:bottom w:val="single" w:sz="4" w:space="0" w:color="auto"/>
              <w:right w:val="single" w:sz="4" w:space="0" w:color="auto"/>
            </w:tcBorders>
          </w:tcPr>
          <w:p w14:paraId="69231626" w14:textId="77777777" w:rsidR="00B46357" w:rsidRPr="00C3018E" w:rsidRDefault="00B46357" w:rsidP="00C52CDE">
            <w:pPr>
              <w:rPr>
                <w:rFonts w:cstheme="minorHAnsi"/>
                <w:sz w:val="20"/>
                <w:szCs w:val="20"/>
              </w:rPr>
            </w:pPr>
            <w:r>
              <w:rPr>
                <w:rFonts w:cstheme="minorHAnsi"/>
                <w:sz w:val="20"/>
                <w:szCs w:val="20"/>
              </w:rPr>
              <w:t>$</w:t>
            </w:r>
            <w:r w:rsidRPr="00F817CA">
              <w:rPr>
                <w:rFonts w:cstheme="minorHAnsi"/>
                <w:sz w:val="20"/>
                <w:szCs w:val="20"/>
              </w:rPr>
              <w:t>19.27</w:t>
            </w:r>
          </w:p>
        </w:tc>
      </w:tr>
      <w:tr w:rsidR="009F13E3" w:rsidRPr="00C3018E" w14:paraId="5E21677D" w14:textId="77777777" w:rsidTr="00D411E8">
        <w:tc>
          <w:tcPr>
            <w:tcW w:w="2875" w:type="dxa"/>
            <w:tcBorders>
              <w:top w:val="nil"/>
              <w:left w:val="single" w:sz="4" w:space="0" w:color="auto"/>
              <w:bottom w:val="single" w:sz="4" w:space="0" w:color="auto"/>
              <w:right w:val="single" w:sz="4" w:space="0" w:color="auto"/>
            </w:tcBorders>
            <w:shd w:val="clear" w:color="000000" w:fill="FFFFFF"/>
            <w:vAlign w:val="bottom"/>
          </w:tcPr>
          <w:p w14:paraId="12C96886" w14:textId="77777777" w:rsidR="00B46357" w:rsidRPr="005C1184" w:rsidRDefault="00B46357" w:rsidP="00C52CDE">
            <w:pPr>
              <w:rPr>
                <w:rFonts w:cstheme="minorHAnsi"/>
                <w:sz w:val="20"/>
                <w:szCs w:val="20"/>
              </w:rPr>
            </w:pPr>
            <w:r w:rsidRPr="00690FB9">
              <w:rPr>
                <w:rFonts w:cstheme="minorHAnsi"/>
                <w:sz w:val="20"/>
                <w:szCs w:val="20"/>
              </w:rPr>
              <w:t>Gar-LEDFixt-CM-Ext(42w)_Msr</w:t>
            </w:r>
          </w:p>
        </w:tc>
        <w:tc>
          <w:tcPr>
            <w:tcW w:w="990" w:type="dxa"/>
            <w:tcBorders>
              <w:top w:val="nil"/>
              <w:left w:val="single" w:sz="4" w:space="0" w:color="auto"/>
              <w:bottom w:val="single" w:sz="4" w:space="0" w:color="auto"/>
              <w:right w:val="single" w:sz="4" w:space="0" w:color="auto"/>
            </w:tcBorders>
            <w:shd w:val="clear" w:color="000000" w:fill="FFFFFF"/>
          </w:tcPr>
          <w:p w14:paraId="7870A696" w14:textId="41AFFD11" w:rsidR="00B46357" w:rsidRDefault="009F13E3" w:rsidP="00C52CDE">
            <w:pPr>
              <w:rPr>
                <w:rFonts w:cstheme="minorHAnsi"/>
                <w:color w:val="000000"/>
                <w:sz w:val="20"/>
                <w:szCs w:val="20"/>
              </w:rPr>
            </w:pPr>
            <w:r w:rsidRPr="009F13E3">
              <w:rPr>
                <w:rFonts w:cstheme="minorHAnsi"/>
                <w:color w:val="000000"/>
                <w:sz w:val="20"/>
                <w:szCs w:val="20"/>
              </w:rPr>
              <w:t>LT48</w:t>
            </w:r>
            <w:r>
              <w:rPr>
                <w:rFonts w:cstheme="minorHAnsi"/>
                <w:color w:val="000000"/>
                <w:sz w:val="20"/>
                <w:szCs w:val="20"/>
              </w:rPr>
              <w:t>4</w:t>
            </w:r>
          </w:p>
        </w:tc>
        <w:tc>
          <w:tcPr>
            <w:tcW w:w="1980" w:type="dxa"/>
            <w:tcBorders>
              <w:top w:val="nil"/>
              <w:left w:val="single" w:sz="4" w:space="0" w:color="auto"/>
              <w:bottom w:val="single" w:sz="4" w:space="0" w:color="auto"/>
              <w:right w:val="single" w:sz="4" w:space="0" w:color="auto"/>
            </w:tcBorders>
            <w:shd w:val="clear" w:color="000000" w:fill="FFFFFF"/>
            <w:vAlign w:val="bottom"/>
          </w:tcPr>
          <w:p w14:paraId="53BBAA88" w14:textId="7C7A3C85" w:rsidR="00B46357" w:rsidRPr="005C1184" w:rsidRDefault="00B46357" w:rsidP="00C52CDE">
            <w:pPr>
              <w:rPr>
                <w:rFonts w:cstheme="minorHAnsi"/>
                <w:color w:val="000000"/>
                <w:sz w:val="20"/>
                <w:szCs w:val="20"/>
              </w:rPr>
            </w:pPr>
            <w:r>
              <w:rPr>
                <w:rFonts w:cstheme="minorHAnsi"/>
                <w:color w:val="000000"/>
                <w:sz w:val="20"/>
                <w:szCs w:val="20"/>
              </w:rPr>
              <w:t>Rev06-Msr005</w:t>
            </w:r>
          </w:p>
        </w:tc>
        <w:tc>
          <w:tcPr>
            <w:tcW w:w="1170" w:type="dxa"/>
            <w:tcBorders>
              <w:top w:val="single" w:sz="4" w:space="0" w:color="auto"/>
              <w:left w:val="single" w:sz="4" w:space="0" w:color="auto"/>
              <w:bottom w:val="single" w:sz="4" w:space="0" w:color="auto"/>
              <w:right w:val="single" w:sz="4" w:space="0" w:color="auto"/>
            </w:tcBorders>
          </w:tcPr>
          <w:p w14:paraId="618A09AF" w14:textId="77777777" w:rsidR="00B46357" w:rsidRPr="00C3018E" w:rsidRDefault="00B46357" w:rsidP="00C52CDE">
            <w:pPr>
              <w:rPr>
                <w:rFonts w:cstheme="minorHAnsi"/>
                <w:sz w:val="20"/>
                <w:szCs w:val="20"/>
              </w:rPr>
            </w:pPr>
            <w:r>
              <w:rPr>
                <w:rFonts w:cstheme="minorHAnsi"/>
                <w:sz w:val="20"/>
                <w:szCs w:val="20"/>
              </w:rPr>
              <w:t>$</w:t>
            </w:r>
            <w:r w:rsidRPr="00BF6CF8">
              <w:rPr>
                <w:rFonts w:cstheme="minorHAnsi"/>
                <w:sz w:val="20"/>
                <w:szCs w:val="20"/>
              </w:rPr>
              <w:t>99.13</w:t>
            </w:r>
          </w:p>
        </w:tc>
        <w:tc>
          <w:tcPr>
            <w:tcW w:w="1530" w:type="dxa"/>
            <w:tcBorders>
              <w:top w:val="single" w:sz="4" w:space="0" w:color="auto"/>
              <w:left w:val="single" w:sz="4" w:space="0" w:color="auto"/>
              <w:bottom w:val="single" w:sz="4" w:space="0" w:color="auto"/>
              <w:right w:val="single" w:sz="4" w:space="0" w:color="auto"/>
            </w:tcBorders>
          </w:tcPr>
          <w:p w14:paraId="07A25618" w14:textId="77777777" w:rsidR="00B46357" w:rsidRPr="00C3018E" w:rsidRDefault="00B46357" w:rsidP="00C52CDE">
            <w:pPr>
              <w:rPr>
                <w:rFonts w:cstheme="minorHAnsi"/>
                <w:sz w:val="20"/>
                <w:szCs w:val="20"/>
              </w:rPr>
            </w:pPr>
            <w:r>
              <w:rPr>
                <w:rFonts w:cstheme="minorHAnsi"/>
                <w:sz w:val="20"/>
                <w:szCs w:val="20"/>
              </w:rPr>
              <w:t>$</w:t>
            </w:r>
            <w:r w:rsidRPr="00192C21">
              <w:rPr>
                <w:rFonts w:cstheme="minorHAnsi"/>
                <w:sz w:val="20"/>
                <w:szCs w:val="20"/>
              </w:rPr>
              <w:t>286.27</w:t>
            </w:r>
          </w:p>
        </w:tc>
        <w:tc>
          <w:tcPr>
            <w:tcW w:w="1350" w:type="dxa"/>
            <w:tcBorders>
              <w:top w:val="single" w:sz="4" w:space="0" w:color="auto"/>
              <w:left w:val="single" w:sz="4" w:space="0" w:color="auto"/>
              <w:bottom w:val="single" w:sz="4" w:space="0" w:color="auto"/>
              <w:right w:val="single" w:sz="4" w:space="0" w:color="auto"/>
            </w:tcBorders>
          </w:tcPr>
          <w:p w14:paraId="79CD9030" w14:textId="77777777" w:rsidR="00B46357" w:rsidRPr="00C3018E" w:rsidRDefault="00B46357" w:rsidP="00C52CDE">
            <w:pPr>
              <w:rPr>
                <w:rFonts w:cstheme="minorHAnsi"/>
                <w:sz w:val="20"/>
                <w:szCs w:val="20"/>
              </w:rPr>
            </w:pPr>
            <w:r>
              <w:rPr>
                <w:rFonts w:cstheme="minorHAnsi"/>
                <w:sz w:val="20"/>
                <w:szCs w:val="20"/>
              </w:rPr>
              <w:t>$</w:t>
            </w:r>
            <w:r w:rsidRPr="00F817CA">
              <w:rPr>
                <w:rFonts w:cstheme="minorHAnsi"/>
                <w:sz w:val="20"/>
                <w:szCs w:val="20"/>
              </w:rPr>
              <w:t>18.61</w:t>
            </w:r>
          </w:p>
        </w:tc>
      </w:tr>
      <w:tr w:rsidR="009F13E3" w:rsidRPr="00C3018E" w14:paraId="6624812B" w14:textId="77777777" w:rsidTr="00D411E8">
        <w:tc>
          <w:tcPr>
            <w:tcW w:w="2875" w:type="dxa"/>
            <w:tcBorders>
              <w:top w:val="nil"/>
              <w:left w:val="single" w:sz="4" w:space="0" w:color="auto"/>
              <w:bottom w:val="single" w:sz="4" w:space="0" w:color="auto"/>
              <w:right w:val="single" w:sz="4" w:space="0" w:color="auto"/>
            </w:tcBorders>
            <w:shd w:val="clear" w:color="000000" w:fill="FFFFFF"/>
            <w:vAlign w:val="bottom"/>
          </w:tcPr>
          <w:p w14:paraId="428C0F89" w14:textId="77777777" w:rsidR="00B46357" w:rsidRPr="005C1184" w:rsidRDefault="00B46357" w:rsidP="00C52CDE">
            <w:pPr>
              <w:rPr>
                <w:rFonts w:cstheme="minorHAnsi"/>
                <w:sz w:val="20"/>
                <w:szCs w:val="20"/>
              </w:rPr>
            </w:pPr>
            <w:r w:rsidRPr="00A10305">
              <w:rPr>
                <w:rFonts w:cstheme="minorHAnsi"/>
                <w:sz w:val="20"/>
                <w:szCs w:val="20"/>
              </w:rPr>
              <w:t>Gar-LEDFixt-CM-Ext(53w)_Msr</w:t>
            </w:r>
          </w:p>
        </w:tc>
        <w:tc>
          <w:tcPr>
            <w:tcW w:w="990" w:type="dxa"/>
            <w:tcBorders>
              <w:top w:val="nil"/>
              <w:left w:val="single" w:sz="4" w:space="0" w:color="auto"/>
              <w:bottom w:val="single" w:sz="4" w:space="0" w:color="auto"/>
              <w:right w:val="single" w:sz="4" w:space="0" w:color="auto"/>
            </w:tcBorders>
            <w:shd w:val="clear" w:color="000000" w:fill="FFFFFF"/>
          </w:tcPr>
          <w:p w14:paraId="68FB0A38" w14:textId="4114FFCF" w:rsidR="00B46357" w:rsidRDefault="009F13E3" w:rsidP="00C52CDE">
            <w:pPr>
              <w:rPr>
                <w:rFonts w:cstheme="minorHAnsi"/>
                <w:color w:val="000000"/>
                <w:sz w:val="20"/>
                <w:szCs w:val="20"/>
              </w:rPr>
            </w:pPr>
            <w:r w:rsidRPr="009F13E3">
              <w:rPr>
                <w:rFonts w:cstheme="minorHAnsi"/>
                <w:color w:val="000000"/>
                <w:sz w:val="20"/>
                <w:szCs w:val="20"/>
              </w:rPr>
              <w:t>LT48</w:t>
            </w:r>
            <w:r>
              <w:rPr>
                <w:rFonts w:cstheme="minorHAnsi"/>
                <w:color w:val="000000"/>
                <w:sz w:val="20"/>
                <w:szCs w:val="20"/>
              </w:rPr>
              <w:t>5</w:t>
            </w:r>
          </w:p>
        </w:tc>
        <w:tc>
          <w:tcPr>
            <w:tcW w:w="1980" w:type="dxa"/>
            <w:tcBorders>
              <w:top w:val="nil"/>
              <w:left w:val="single" w:sz="4" w:space="0" w:color="auto"/>
              <w:bottom w:val="single" w:sz="4" w:space="0" w:color="auto"/>
              <w:right w:val="single" w:sz="4" w:space="0" w:color="auto"/>
            </w:tcBorders>
            <w:shd w:val="clear" w:color="000000" w:fill="FFFFFF"/>
            <w:vAlign w:val="bottom"/>
          </w:tcPr>
          <w:p w14:paraId="123CCE8B" w14:textId="3AB5BC06" w:rsidR="00B46357" w:rsidRPr="005C1184" w:rsidRDefault="00B46357" w:rsidP="00C52CDE">
            <w:pPr>
              <w:rPr>
                <w:rFonts w:cstheme="minorHAnsi"/>
                <w:color w:val="000000"/>
                <w:sz w:val="20"/>
                <w:szCs w:val="20"/>
              </w:rPr>
            </w:pPr>
            <w:r>
              <w:rPr>
                <w:rFonts w:cstheme="minorHAnsi"/>
                <w:color w:val="000000"/>
                <w:sz w:val="20"/>
                <w:szCs w:val="20"/>
              </w:rPr>
              <w:t>Rev06-Msr006</w:t>
            </w:r>
          </w:p>
        </w:tc>
        <w:tc>
          <w:tcPr>
            <w:tcW w:w="1170" w:type="dxa"/>
            <w:tcBorders>
              <w:top w:val="single" w:sz="4" w:space="0" w:color="auto"/>
              <w:left w:val="single" w:sz="4" w:space="0" w:color="auto"/>
              <w:bottom w:val="single" w:sz="4" w:space="0" w:color="auto"/>
              <w:right w:val="single" w:sz="4" w:space="0" w:color="auto"/>
            </w:tcBorders>
          </w:tcPr>
          <w:p w14:paraId="41CC60D2" w14:textId="77777777" w:rsidR="00B46357" w:rsidRPr="00C3018E" w:rsidRDefault="00B46357" w:rsidP="00C52CDE">
            <w:pPr>
              <w:rPr>
                <w:rFonts w:cstheme="minorHAnsi"/>
                <w:sz w:val="20"/>
                <w:szCs w:val="20"/>
              </w:rPr>
            </w:pPr>
            <w:r>
              <w:rPr>
                <w:rFonts w:cstheme="minorHAnsi"/>
                <w:sz w:val="20"/>
                <w:szCs w:val="20"/>
              </w:rPr>
              <w:t>$</w:t>
            </w:r>
            <w:r w:rsidRPr="000E6439">
              <w:rPr>
                <w:rFonts w:cstheme="minorHAnsi"/>
                <w:sz w:val="20"/>
                <w:szCs w:val="20"/>
              </w:rPr>
              <w:t>123.67</w:t>
            </w:r>
          </w:p>
        </w:tc>
        <w:tc>
          <w:tcPr>
            <w:tcW w:w="1530" w:type="dxa"/>
            <w:tcBorders>
              <w:top w:val="single" w:sz="4" w:space="0" w:color="auto"/>
              <w:left w:val="single" w:sz="4" w:space="0" w:color="auto"/>
              <w:bottom w:val="single" w:sz="4" w:space="0" w:color="auto"/>
              <w:right w:val="single" w:sz="4" w:space="0" w:color="auto"/>
            </w:tcBorders>
          </w:tcPr>
          <w:p w14:paraId="58AB2637" w14:textId="77777777" w:rsidR="00B46357" w:rsidRPr="00C3018E" w:rsidRDefault="00B46357" w:rsidP="00C52CDE">
            <w:pPr>
              <w:rPr>
                <w:rFonts w:cstheme="minorHAnsi"/>
                <w:sz w:val="20"/>
                <w:szCs w:val="20"/>
              </w:rPr>
            </w:pPr>
            <w:r>
              <w:rPr>
                <w:rFonts w:cstheme="minorHAnsi"/>
                <w:sz w:val="20"/>
                <w:szCs w:val="20"/>
              </w:rPr>
              <w:t>$</w:t>
            </w:r>
            <w:r w:rsidRPr="000E6439">
              <w:rPr>
                <w:rFonts w:cstheme="minorHAnsi"/>
                <w:sz w:val="20"/>
                <w:szCs w:val="20"/>
              </w:rPr>
              <w:t>310.81</w:t>
            </w:r>
          </w:p>
        </w:tc>
        <w:tc>
          <w:tcPr>
            <w:tcW w:w="1350" w:type="dxa"/>
            <w:tcBorders>
              <w:top w:val="single" w:sz="4" w:space="0" w:color="auto"/>
              <w:left w:val="single" w:sz="4" w:space="0" w:color="auto"/>
              <w:bottom w:val="single" w:sz="4" w:space="0" w:color="auto"/>
              <w:right w:val="single" w:sz="4" w:space="0" w:color="auto"/>
            </w:tcBorders>
          </w:tcPr>
          <w:p w14:paraId="38E5E239" w14:textId="77777777" w:rsidR="00B46357" w:rsidRPr="00C3018E" w:rsidRDefault="00B46357" w:rsidP="00C52CDE">
            <w:pPr>
              <w:rPr>
                <w:rFonts w:cstheme="minorHAnsi"/>
                <w:sz w:val="20"/>
                <w:szCs w:val="20"/>
              </w:rPr>
            </w:pPr>
            <w:r>
              <w:rPr>
                <w:rFonts w:cstheme="minorHAnsi"/>
                <w:sz w:val="20"/>
                <w:szCs w:val="20"/>
              </w:rPr>
              <w:t>$</w:t>
            </w:r>
            <w:r w:rsidRPr="00F817CA">
              <w:rPr>
                <w:rFonts w:cstheme="minorHAnsi"/>
                <w:sz w:val="20"/>
                <w:szCs w:val="20"/>
              </w:rPr>
              <w:t>50.20</w:t>
            </w:r>
          </w:p>
        </w:tc>
      </w:tr>
      <w:tr w:rsidR="009F13E3" w:rsidRPr="00C3018E" w14:paraId="6EC76952" w14:textId="77777777" w:rsidTr="00D411E8">
        <w:trPr>
          <w:trHeight w:val="50"/>
        </w:trPr>
        <w:tc>
          <w:tcPr>
            <w:tcW w:w="2875" w:type="dxa"/>
            <w:tcBorders>
              <w:top w:val="nil"/>
              <w:left w:val="single" w:sz="4" w:space="0" w:color="auto"/>
              <w:bottom w:val="single" w:sz="4" w:space="0" w:color="auto"/>
              <w:right w:val="single" w:sz="4" w:space="0" w:color="auto"/>
            </w:tcBorders>
            <w:shd w:val="clear" w:color="000000" w:fill="FFFFFF"/>
            <w:vAlign w:val="bottom"/>
          </w:tcPr>
          <w:p w14:paraId="217C2E02" w14:textId="77777777" w:rsidR="00B46357" w:rsidRPr="005C1184" w:rsidRDefault="00B46357" w:rsidP="00C52CDE">
            <w:pPr>
              <w:rPr>
                <w:rFonts w:cstheme="minorHAnsi"/>
                <w:sz w:val="20"/>
                <w:szCs w:val="20"/>
              </w:rPr>
            </w:pPr>
            <w:r w:rsidRPr="00A10305">
              <w:rPr>
                <w:rFonts w:cstheme="minorHAnsi"/>
                <w:sz w:val="20"/>
                <w:szCs w:val="20"/>
              </w:rPr>
              <w:t>Gar-LEDFixt-CM-Ext(66w)_Msr</w:t>
            </w:r>
          </w:p>
        </w:tc>
        <w:tc>
          <w:tcPr>
            <w:tcW w:w="990" w:type="dxa"/>
            <w:tcBorders>
              <w:top w:val="nil"/>
              <w:left w:val="single" w:sz="4" w:space="0" w:color="auto"/>
              <w:bottom w:val="single" w:sz="4" w:space="0" w:color="auto"/>
              <w:right w:val="single" w:sz="4" w:space="0" w:color="auto"/>
            </w:tcBorders>
            <w:shd w:val="clear" w:color="000000" w:fill="FFFFFF"/>
          </w:tcPr>
          <w:p w14:paraId="332B07EE" w14:textId="754AC7A6" w:rsidR="00B46357" w:rsidRDefault="009F13E3" w:rsidP="00C52CDE">
            <w:pPr>
              <w:rPr>
                <w:rFonts w:cstheme="minorHAnsi"/>
                <w:color w:val="000000"/>
                <w:sz w:val="20"/>
                <w:szCs w:val="20"/>
              </w:rPr>
            </w:pPr>
            <w:r w:rsidRPr="009F13E3">
              <w:rPr>
                <w:rFonts w:cstheme="minorHAnsi"/>
                <w:color w:val="000000"/>
                <w:sz w:val="20"/>
                <w:szCs w:val="20"/>
              </w:rPr>
              <w:t>LT48</w:t>
            </w:r>
            <w:r>
              <w:rPr>
                <w:rFonts w:cstheme="minorHAnsi"/>
                <w:color w:val="000000"/>
                <w:sz w:val="20"/>
                <w:szCs w:val="20"/>
              </w:rPr>
              <w:t>6</w:t>
            </w:r>
          </w:p>
        </w:tc>
        <w:tc>
          <w:tcPr>
            <w:tcW w:w="1980" w:type="dxa"/>
            <w:tcBorders>
              <w:top w:val="nil"/>
              <w:left w:val="single" w:sz="4" w:space="0" w:color="auto"/>
              <w:bottom w:val="single" w:sz="4" w:space="0" w:color="auto"/>
              <w:right w:val="single" w:sz="4" w:space="0" w:color="auto"/>
            </w:tcBorders>
            <w:shd w:val="clear" w:color="000000" w:fill="FFFFFF"/>
            <w:vAlign w:val="bottom"/>
          </w:tcPr>
          <w:p w14:paraId="33FDBEF8" w14:textId="596FDAD5" w:rsidR="00B46357" w:rsidRPr="005C1184" w:rsidRDefault="00B46357" w:rsidP="00C52CDE">
            <w:pPr>
              <w:rPr>
                <w:rFonts w:cstheme="minorHAnsi"/>
                <w:color w:val="000000"/>
                <w:sz w:val="20"/>
                <w:szCs w:val="20"/>
              </w:rPr>
            </w:pPr>
            <w:r>
              <w:rPr>
                <w:rFonts w:cstheme="minorHAnsi"/>
                <w:color w:val="000000"/>
                <w:sz w:val="20"/>
                <w:szCs w:val="20"/>
              </w:rPr>
              <w:t>Rev06-Msr007</w:t>
            </w:r>
          </w:p>
        </w:tc>
        <w:tc>
          <w:tcPr>
            <w:tcW w:w="1170" w:type="dxa"/>
            <w:tcBorders>
              <w:top w:val="single" w:sz="4" w:space="0" w:color="auto"/>
              <w:left w:val="single" w:sz="4" w:space="0" w:color="auto"/>
              <w:bottom w:val="single" w:sz="4" w:space="0" w:color="auto"/>
              <w:right w:val="single" w:sz="4" w:space="0" w:color="auto"/>
            </w:tcBorders>
          </w:tcPr>
          <w:p w14:paraId="28940B6F" w14:textId="77777777" w:rsidR="00B46357" w:rsidRPr="00C3018E" w:rsidRDefault="00B46357" w:rsidP="00C52CDE">
            <w:pPr>
              <w:rPr>
                <w:rFonts w:cstheme="minorHAnsi"/>
                <w:sz w:val="20"/>
                <w:szCs w:val="20"/>
              </w:rPr>
            </w:pPr>
            <w:r>
              <w:rPr>
                <w:rFonts w:cstheme="minorHAnsi"/>
                <w:sz w:val="20"/>
                <w:szCs w:val="20"/>
              </w:rPr>
              <w:t>$</w:t>
            </w:r>
            <w:r w:rsidRPr="00F713B5">
              <w:rPr>
                <w:rFonts w:cstheme="minorHAnsi"/>
                <w:sz w:val="20"/>
                <w:szCs w:val="20"/>
              </w:rPr>
              <w:t>155.07</w:t>
            </w:r>
          </w:p>
        </w:tc>
        <w:tc>
          <w:tcPr>
            <w:tcW w:w="1530" w:type="dxa"/>
            <w:tcBorders>
              <w:top w:val="single" w:sz="4" w:space="0" w:color="auto"/>
              <w:left w:val="single" w:sz="4" w:space="0" w:color="auto"/>
              <w:bottom w:val="single" w:sz="4" w:space="0" w:color="auto"/>
              <w:right w:val="single" w:sz="4" w:space="0" w:color="auto"/>
            </w:tcBorders>
          </w:tcPr>
          <w:p w14:paraId="528764E9" w14:textId="77777777" w:rsidR="00B46357" w:rsidRPr="00C3018E" w:rsidRDefault="00B46357" w:rsidP="00C52CDE">
            <w:pPr>
              <w:rPr>
                <w:rFonts w:cstheme="minorHAnsi"/>
                <w:sz w:val="20"/>
                <w:szCs w:val="20"/>
              </w:rPr>
            </w:pPr>
            <w:r>
              <w:rPr>
                <w:rFonts w:cstheme="minorHAnsi"/>
                <w:sz w:val="20"/>
                <w:szCs w:val="20"/>
              </w:rPr>
              <w:t>$</w:t>
            </w:r>
            <w:r w:rsidRPr="00F713B5">
              <w:rPr>
                <w:rFonts w:cstheme="minorHAnsi"/>
                <w:sz w:val="20"/>
                <w:szCs w:val="20"/>
              </w:rPr>
              <w:t>342.21</w:t>
            </w:r>
          </w:p>
        </w:tc>
        <w:tc>
          <w:tcPr>
            <w:tcW w:w="1350" w:type="dxa"/>
            <w:tcBorders>
              <w:top w:val="single" w:sz="4" w:space="0" w:color="auto"/>
              <w:left w:val="single" w:sz="4" w:space="0" w:color="auto"/>
              <w:bottom w:val="single" w:sz="4" w:space="0" w:color="auto"/>
              <w:right w:val="single" w:sz="4" w:space="0" w:color="auto"/>
            </w:tcBorders>
          </w:tcPr>
          <w:p w14:paraId="2F371257" w14:textId="77777777" w:rsidR="00B46357" w:rsidRPr="00C3018E" w:rsidRDefault="00B46357" w:rsidP="00C52CDE">
            <w:pPr>
              <w:rPr>
                <w:rFonts w:cstheme="minorHAnsi"/>
                <w:sz w:val="20"/>
                <w:szCs w:val="20"/>
              </w:rPr>
            </w:pPr>
            <w:r>
              <w:rPr>
                <w:rFonts w:cstheme="minorHAnsi"/>
                <w:sz w:val="20"/>
                <w:szCs w:val="20"/>
              </w:rPr>
              <w:t>$</w:t>
            </w:r>
            <w:r w:rsidRPr="00865066">
              <w:rPr>
                <w:rFonts w:cstheme="minorHAnsi"/>
                <w:sz w:val="20"/>
                <w:szCs w:val="20"/>
              </w:rPr>
              <w:t>28.29</w:t>
            </w:r>
          </w:p>
        </w:tc>
      </w:tr>
      <w:tr w:rsidR="009F13E3" w:rsidRPr="00C3018E" w14:paraId="52EB3774" w14:textId="77777777" w:rsidTr="00D411E8">
        <w:tc>
          <w:tcPr>
            <w:tcW w:w="2875" w:type="dxa"/>
            <w:tcBorders>
              <w:top w:val="nil"/>
              <w:left w:val="single" w:sz="4" w:space="0" w:color="auto"/>
              <w:bottom w:val="single" w:sz="4" w:space="0" w:color="auto"/>
              <w:right w:val="single" w:sz="4" w:space="0" w:color="auto"/>
            </w:tcBorders>
            <w:shd w:val="clear" w:color="000000" w:fill="FFFFFF"/>
            <w:vAlign w:val="bottom"/>
          </w:tcPr>
          <w:p w14:paraId="73206732" w14:textId="77777777" w:rsidR="00B46357" w:rsidRPr="005C1184" w:rsidRDefault="00B46357" w:rsidP="00C52CDE">
            <w:pPr>
              <w:rPr>
                <w:rFonts w:cstheme="minorHAnsi"/>
                <w:sz w:val="20"/>
                <w:szCs w:val="20"/>
              </w:rPr>
            </w:pPr>
            <w:r w:rsidRPr="00A10305">
              <w:rPr>
                <w:rFonts w:cstheme="minorHAnsi"/>
                <w:sz w:val="20"/>
                <w:szCs w:val="20"/>
              </w:rPr>
              <w:t>Gar-LEDFixt-CM-Ext(83w)_Msr</w:t>
            </w:r>
          </w:p>
        </w:tc>
        <w:tc>
          <w:tcPr>
            <w:tcW w:w="990" w:type="dxa"/>
            <w:tcBorders>
              <w:top w:val="nil"/>
              <w:left w:val="single" w:sz="4" w:space="0" w:color="auto"/>
              <w:bottom w:val="single" w:sz="4" w:space="0" w:color="auto"/>
              <w:right w:val="single" w:sz="4" w:space="0" w:color="auto"/>
            </w:tcBorders>
            <w:shd w:val="clear" w:color="000000" w:fill="FFFFFF"/>
          </w:tcPr>
          <w:p w14:paraId="38FB46B4" w14:textId="0249E0C7" w:rsidR="00B46357" w:rsidRDefault="009F13E3" w:rsidP="00C52CDE">
            <w:pPr>
              <w:rPr>
                <w:rFonts w:cstheme="minorHAnsi"/>
                <w:color w:val="000000"/>
                <w:sz w:val="20"/>
                <w:szCs w:val="20"/>
              </w:rPr>
            </w:pPr>
            <w:r w:rsidRPr="009F13E3">
              <w:rPr>
                <w:rFonts w:cstheme="minorHAnsi"/>
                <w:color w:val="000000"/>
                <w:sz w:val="20"/>
                <w:szCs w:val="20"/>
              </w:rPr>
              <w:t>LT48</w:t>
            </w:r>
            <w:r>
              <w:rPr>
                <w:rFonts w:cstheme="minorHAnsi"/>
                <w:color w:val="000000"/>
                <w:sz w:val="20"/>
                <w:szCs w:val="20"/>
              </w:rPr>
              <w:t>7</w:t>
            </w:r>
          </w:p>
        </w:tc>
        <w:tc>
          <w:tcPr>
            <w:tcW w:w="1980" w:type="dxa"/>
            <w:tcBorders>
              <w:top w:val="nil"/>
              <w:left w:val="single" w:sz="4" w:space="0" w:color="auto"/>
              <w:bottom w:val="single" w:sz="4" w:space="0" w:color="auto"/>
              <w:right w:val="single" w:sz="4" w:space="0" w:color="auto"/>
            </w:tcBorders>
            <w:shd w:val="clear" w:color="000000" w:fill="FFFFFF"/>
            <w:vAlign w:val="bottom"/>
          </w:tcPr>
          <w:p w14:paraId="3D23E578" w14:textId="29C9ACEA" w:rsidR="00B46357" w:rsidRPr="005C1184" w:rsidRDefault="00B46357" w:rsidP="00C52CDE">
            <w:pPr>
              <w:rPr>
                <w:rFonts w:cstheme="minorHAnsi"/>
                <w:color w:val="000000"/>
                <w:sz w:val="20"/>
                <w:szCs w:val="20"/>
              </w:rPr>
            </w:pPr>
            <w:r>
              <w:rPr>
                <w:rFonts w:cstheme="minorHAnsi"/>
                <w:color w:val="000000"/>
                <w:sz w:val="20"/>
                <w:szCs w:val="20"/>
              </w:rPr>
              <w:t>Rev06-Msr008</w:t>
            </w:r>
          </w:p>
        </w:tc>
        <w:tc>
          <w:tcPr>
            <w:tcW w:w="1170" w:type="dxa"/>
            <w:tcBorders>
              <w:top w:val="single" w:sz="4" w:space="0" w:color="auto"/>
              <w:left w:val="single" w:sz="4" w:space="0" w:color="auto"/>
              <w:bottom w:val="single" w:sz="4" w:space="0" w:color="auto"/>
              <w:right w:val="single" w:sz="4" w:space="0" w:color="auto"/>
            </w:tcBorders>
          </w:tcPr>
          <w:p w14:paraId="2527139F" w14:textId="77777777" w:rsidR="00B46357" w:rsidRPr="00C3018E" w:rsidRDefault="00B46357" w:rsidP="00C52CDE">
            <w:pPr>
              <w:rPr>
                <w:rFonts w:cstheme="minorHAnsi"/>
                <w:sz w:val="20"/>
                <w:szCs w:val="20"/>
              </w:rPr>
            </w:pPr>
            <w:r>
              <w:rPr>
                <w:rFonts w:cstheme="minorHAnsi"/>
                <w:sz w:val="20"/>
                <w:szCs w:val="20"/>
              </w:rPr>
              <w:t>$</w:t>
            </w:r>
            <w:r w:rsidRPr="00C94006">
              <w:rPr>
                <w:rFonts w:cstheme="minorHAnsi"/>
                <w:sz w:val="20"/>
                <w:szCs w:val="20"/>
              </w:rPr>
              <w:t>194.33</w:t>
            </w:r>
          </w:p>
        </w:tc>
        <w:tc>
          <w:tcPr>
            <w:tcW w:w="1530" w:type="dxa"/>
            <w:tcBorders>
              <w:top w:val="single" w:sz="4" w:space="0" w:color="auto"/>
              <w:left w:val="single" w:sz="4" w:space="0" w:color="auto"/>
              <w:bottom w:val="single" w:sz="4" w:space="0" w:color="auto"/>
              <w:right w:val="single" w:sz="4" w:space="0" w:color="auto"/>
            </w:tcBorders>
          </w:tcPr>
          <w:p w14:paraId="67288B3C" w14:textId="77777777" w:rsidR="00B46357" w:rsidRPr="00C3018E" w:rsidRDefault="00B46357" w:rsidP="00C52CDE">
            <w:pPr>
              <w:rPr>
                <w:rFonts w:cstheme="minorHAnsi"/>
                <w:sz w:val="20"/>
                <w:szCs w:val="20"/>
              </w:rPr>
            </w:pPr>
            <w:r>
              <w:rPr>
                <w:rFonts w:cstheme="minorHAnsi"/>
                <w:sz w:val="20"/>
                <w:szCs w:val="20"/>
              </w:rPr>
              <w:t>$</w:t>
            </w:r>
            <w:r w:rsidRPr="00C94006">
              <w:rPr>
                <w:rFonts w:cstheme="minorHAnsi"/>
                <w:sz w:val="20"/>
                <w:szCs w:val="20"/>
              </w:rPr>
              <w:t>381.47</w:t>
            </w:r>
          </w:p>
        </w:tc>
        <w:tc>
          <w:tcPr>
            <w:tcW w:w="1350" w:type="dxa"/>
            <w:tcBorders>
              <w:top w:val="single" w:sz="4" w:space="0" w:color="auto"/>
              <w:left w:val="single" w:sz="4" w:space="0" w:color="auto"/>
              <w:bottom w:val="single" w:sz="4" w:space="0" w:color="auto"/>
              <w:right w:val="single" w:sz="4" w:space="0" w:color="auto"/>
            </w:tcBorders>
          </w:tcPr>
          <w:p w14:paraId="197259C9" w14:textId="77777777" w:rsidR="00B46357" w:rsidRPr="00C3018E" w:rsidRDefault="00B46357" w:rsidP="00C52CDE">
            <w:pPr>
              <w:rPr>
                <w:rFonts w:cstheme="minorHAnsi"/>
                <w:sz w:val="20"/>
                <w:szCs w:val="20"/>
              </w:rPr>
            </w:pPr>
            <w:r>
              <w:rPr>
                <w:rFonts w:cstheme="minorHAnsi"/>
                <w:sz w:val="20"/>
                <w:szCs w:val="20"/>
              </w:rPr>
              <w:t>$</w:t>
            </w:r>
            <w:r w:rsidRPr="00865066">
              <w:rPr>
                <w:rFonts w:cstheme="minorHAnsi"/>
                <w:sz w:val="20"/>
                <w:szCs w:val="20"/>
              </w:rPr>
              <w:t>68.92</w:t>
            </w:r>
          </w:p>
        </w:tc>
      </w:tr>
      <w:tr w:rsidR="009F13E3" w14:paraId="3FF66D4D" w14:textId="77777777" w:rsidTr="00C52CDE">
        <w:tc>
          <w:tcPr>
            <w:tcW w:w="9895" w:type="dxa"/>
            <w:gridSpan w:val="6"/>
            <w:tcBorders>
              <w:top w:val="single" w:sz="4" w:space="0" w:color="auto"/>
              <w:left w:val="single" w:sz="4" w:space="0" w:color="auto"/>
              <w:bottom w:val="single" w:sz="4" w:space="0" w:color="auto"/>
              <w:right w:val="single" w:sz="4" w:space="0" w:color="auto"/>
            </w:tcBorders>
            <w:shd w:val="clear" w:color="000000" w:fill="FFFFFF"/>
          </w:tcPr>
          <w:p w14:paraId="24BB4944" w14:textId="45685EDA" w:rsidR="009F13E3" w:rsidRDefault="009F13E3" w:rsidP="00C52CDE">
            <w:pPr>
              <w:rPr>
                <w:rFonts w:cstheme="minorHAnsi"/>
                <w:sz w:val="20"/>
                <w:szCs w:val="20"/>
              </w:rPr>
            </w:pPr>
            <w:r>
              <w:rPr>
                <w:rFonts w:cstheme="minorHAnsi"/>
                <w:sz w:val="20"/>
                <w:szCs w:val="20"/>
              </w:rPr>
              <w:t>Note: Norm Units are per fixture</w:t>
            </w:r>
          </w:p>
        </w:tc>
      </w:tr>
    </w:tbl>
    <w:p w14:paraId="163EC426" w14:textId="44269624" w:rsidR="00B46357" w:rsidRDefault="00B46357" w:rsidP="00B46357">
      <w:pPr>
        <w:rPr>
          <w:rFonts w:cstheme="minorHAnsi"/>
          <w:szCs w:val="22"/>
        </w:rPr>
      </w:pPr>
    </w:p>
    <w:tbl>
      <w:tblPr>
        <w:tblStyle w:val="TableGrid"/>
        <w:tblW w:w="9895" w:type="dxa"/>
        <w:tblLook w:val="04A0" w:firstRow="1" w:lastRow="0" w:firstColumn="1" w:lastColumn="0" w:noHBand="0" w:noVBand="1"/>
      </w:tblPr>
      <w:tblGrid>
        <w:gridCol w:w="2875"/>
        <w:gridCol w:w="990"/>
        <w:gridCol w:w="1980"/>
        <w:gridCol w:w="1170"/>
        <w:gridCol w:w="1530"/>
        <w:gridCol w:w="1350"/>
      </w:tblGrid>
      <w:tr w:rsidR="00D3148F" w14:paraId="56A3E2A2" w14:textId="77777777" w:rsidTr="00FA7A4C">
        <w:tc>
          <w:tcPr>
            <w:tcW w:w="2875" w:type="dxa"/>
            <w:vAlign w:val="center"/>
          </w:tcPr>
          <w:p w14:paraId="07B4137F" w14:textId="77777777" w:rsidR="00D3148F" w:rsidRDefault="00D3148F" w:rsidP="00FA7A4C">
            <w:pPr>
              <w:jc w:val="center"/>
              <w:rPr>
                <w:rFonts w:cstheme="minorHAnsi"/>
                <w:sz w:val="20"/>
                <w:szCs w:val="20"/>
              </w:rPr>
            </w:pPr>
            <w:r>
              <w:rPr>
                <w:rFonts w:cstheme="minorHAnsi"/>
                <w:sz w:val="20"/>
                <w:szCs w:val="20"/>
              </w:rPr>
              <w:t>SDG&amp;E Standard Base Cost ID</w:t>
            </w:r>
          </w:p>
        </w:tc>
        <w:tc>
          <w:tcPr>
            <w:tcW w:w="990" w:type="dxa"/>
            <w:tcBorders>
              <w:bottom w:val="single" w:sz="4" w:space="0" w:color="auto"/>
            </w:tcBorders>
            <w:vAlign w:val="center"/>
          </w:tcPr>
          <w:p w14:paraId="488DED7A" w14:textId="0D248E18" w:rsidR="00D3148F" w:rsidRDefault="00D3148F" w:rsidP="00FA7A4C">
            <w:pPr>
              <w:jc w:val="center"/>
              <w:rPr>
                <w:rFonts w:cstheme="minorHAnsi"/>
                <w:sz w:val="20"/>
                <w:szCs w:val="20"/>
              </w:rPr>
            </w:pPr>
            <w:r>
              <w:rPr>
                <w:rFonts w:cstheme="minorHAnsi"/>
                <w:sz w:val="20"/>
                <w:szCs w:val="20"/>
              </w:rPr>
              <w:t>PG&amp;E Measure Code</w:t>
            </w:r>
          </w:p>
        </w:tc>
        <w:tc>
          <w:tcPr>
            <w:tcW w:w="1980" w:type="dxa"/>
            <w:vAlign w:val="center"/>
          </w:tcPr>
          <w:p w14:paraId="225CA59D" w14:textId="7548B6E4" w:rsidR="00D3148F" w:rsidRDefault="00D3148F" w:rsidP="00FA7A4C">
            <w:pPr>
              <w:jc w:val="center"/>
              <w:rPr>
                <w:rFonts w:cstheme="minorHAnsi"/>
                <w:sz w:val="20"/>
                <w:szCs w:val="20"/>
              </w:rPr>
            </w:pPr>
            <w:r>
              <w:rPr>
                <w:rFonts w:cstheme="minorHAnsi"/>
                <w:sz w:val="20"/>
                <w:szCs w:val="20"/>
              </w:rPr>
              <w:t>SDGE M</w:t>
            </w:r>
            <w:r w:rsidR="00FA7A4C">
              <w:rPr>
                <w:rFonts w:cstheme="minorHAnsi"/>
                <w:sz w:val="20"/>
                <w:szCs w:val="20"/>
              </w:rPr>
              <w:t xml:space="preserve">easure </w:t>
            </w:r>
            <w:r>
              <w:rPr>
                <w:rFonts w:cstheme="minorHAnsi"/>
                <w:sz w:val="20"/>
                <w:szCs w:val="20"/>
              </w:rPr>
              <w:t>ID</w:t>
            </w:r>
          </w:p>
        </w:tc>
        <w:tc>
          <w:tcPr>
            <w:tcW w:w="1170" w:type="dxa"/>
            <w:vAlign w:val="center"/>
          </w:tcPr>
          <w:p w14:paraId="574A2D88" w14:textId="77777777" w:rsidR="00D3148F" w:rsidRDefault="00D3148F" w:rsidP="00FA7A4C">
            <w:pPr>
              <w:jc w:val="center"/>
              <w:rPr>
                <w:rFonts w:cstheme="minorHAnsi"/>
                <w:sz w:val="20"/>
                <w:szCs w:val="20"/>
              </w:rPr>
            </w:pPr>
            <w:r>
              <w:rPr>
                <w:rFonts w:cstheme="minorHAnsi"/>
                <w:sz w:val="20"/>
                <w:szCs w:val="20"/>
              </w:rPr>
              <w:t xml:space="preserve">Standard Base Labor Cost </w:t>
            </w:r>
          </w:p>
        </w:tc>
        <w:tc>
          <w:tcPr>
            <w:tcW w:w="1530" w:type="dxa"/>
            <w:vAlign w:val="center"/>
          </w:tcPr>
          <w:p w14:paraId="53C1AEC5" w14:textId="77777777" w:rsidR="00D3148F" w:rsidRDefault="00D3148F" w:rsidP="00FA7A4C">
            <w:pPr>
              <w:jc w:val="center"/>
              <w:rPr>
                <w:rFonts w:cstheme="minorHAnsi"/>
                <w:sz w:val="20"/>
                <w:szCs w:val="20"/>
              </w:rPr>
            </w:pPr>
            <w:r>
              <w:rPr>
                <w:rFonts w:cstheme="minorHAnsi"/>
                <w:sz w:val="20"/>
                <w:szCs w:val="20"/>
              </w:rPr>
              <w:t>Standard Base Material Cost</w:t>
            </w:r>
          </w:p>
        </w:tc>
        <w:tc>
          <w:tcPr>
            <w:tcW w:w="1350" w:type="dxa"/>
            <w:vAlign w:val="center"/>
          </w:tcPr>
          <w:p w14:paraId="485A98C7" w14:textId="77777777" w:rsidR="00D3148F" w:rsidRDefault="00D3148F" w:rsidP="00FA7A4C">
            <w:pPr>
              <w:jc w:val="center"/>
              <w:rPr>
                <w:rFonts w:cstheme="minorHAnsi"/>
                <w:sz w:val="20"/>
                <w:szCs w:val="20"/>
              </w:rPr>
            </w:pPr>
            <w:r>
              <w:rPr>
                <w:rFonts w:cstheme="minorHAnsi"/>
                <w:sz w:val="20"/>
                <w:szCs w:val="20"/>
              </w:rPr>
              <w:t>Standard Base Nominal Cost</w:t>
            </w:r>
          </w:p>
        </w:tc>
      </w:tr>
      <w:tr w:rsidR="00D3148F" w14:paraId="4B3DCC59" w14:textId="77777777" w:rsidTr="00D3148F">
        <w:tc>
          <w:tcPr>
            <w:tcW w:w="2875" w:type="dxa"/>
          </w:tcPr>
          <w:p w14:paraId="683A409C" w14:textId="77777777" w:rsidR="00D3148F" w:rsidRDefault="00D3148F" w:rsidP="00D3148F">
            <w:pPr>
              <w:rPr>
                <w:rFonts w:cstheme="minorHAnsi"/>
                <w:sz w:val="20"/>
                <w:szCs w:val="20"/>
              </w:rPr>
            </w:pPr>
            <w:r w:rsidRPr="00847098">
              <w:rPr>
                <w:rFonts w:cstheme="minorHAnsi"/>
                <w:sz w:val="20"/>
                <w:szCs w:val="20"/>
              </w:rPr>
              <w:t>Gar-LEDFixt-CM-Ext(41w)_Std</w:t>
            </w:r>
          </w:p>
        </w:tc>
        <w:tc>
          <w:tcPr>
            <w:tcW w:w="990" w:type="dxa"/>
            <w:tcBorders>
              <w:top w:val="nil"/>
              <w:left w:val="single" w:sz="4" w:space="0" w:color="auto"/>
              <w:bottom w:val="single" w:sz="4" w:space="0" w:color="auto"/>
              <w:right w:val="single" w:sz="4" w:space="0" w:color="auto"/>
            </w:tcBorders>
            <w:shd w:val="clear" w:color="000000" w:fill="FFFFFF"/>
          </w:tcPr>
          <w:p w14:paraId="45A2CBD3" w14:textId="4E6BD621" w:rsidR="00D3148F" w:rsidRDefault="00D3148F" w:rsidP="00D3148F">
            <w:pPr>
              <w:rPr>
                <w:rFonts w:cstheme="minorHAnsi"/>
                <w:color w:val="000000"/>
                <w:sz w:val="20"/>
                <w:szCs w:val="20"/>
              </w:rPr>
            </w:pPr>
            <w:r w:rsidRPr="009F13E3">
              <w:rPr>
                <w:rFonts w:cstheme="minorHAnsi"/>
                <w:color w:val="000000"/>
                <w:sz w:val="20"/>
                <w:szCs w:val="20"/>
              </w:rPr>
              <w:t>LT480</w:t>
            </w:r>
          </w:p>
        </w:tc>
        <w:tc>
          <w:tcPr>
            <w:tcW w:w="1980" w:type="dxa"/>
            <w:tcBorders>
              <w:top w:val="nil"/>
              <w:left w:val="single" w:sz="4" w:space="0" w:color="auto"/>
              <w:bottom w:val="single" w:sz="4" w:space="0" w:color="auto"/>
              <w:right w:val="single" w:sz="4" w:space="0" w:color="auto"/>
            </w:tcBorders>
            <w:shd w:val="clear" w:color="000000" w:fill="FFFFFF"/>
            <w:vAlign w:val="bottom"/>
          </w:tcPr>
          <w:p w14:paraId="1DCD7FC2" w14:textId="6E4AC635" w:rsidR="00D3148F" w:rsidRDefault="00D3148F" w:rsidP="00D3148F">
            <w:pPr>
              <w:rPr>
                <w:rFonts w:cstheme="minorHAnsi"/>
                <w:sz w:val="20"/>
                <w:szCs w:val="20"/>
              </w:rPr>
            </w:pPr>
            <w:r>
              <w:rPr>
                <w:rFonts w:cstheme="minorHAnsi"/>
                <w:color w:val="000000"/>
                <w:sz w:val="20"/>
                <w:szCs w:val="20"/>
              </w:rPr>
              <w:t>Rev06-Msr001</w:t>
            </w:r>
          </w:p>
        </w:tc>
        <w:tc>
          <w:tcPr>
            <w:tcW w:w="1170" w:type="dxa"/>
          </w:tcPr>
          <w:p w14:paraId="6FAAFC35" w14:textId="77777777" w:rsidR="00D3148F" w:rsidRDefault="00D3148F" w:rsidP="00D3148F">
            <w:pPr>
              <w:rPr>
                <w:rFonts w:cstheme="minorHAnsi"/>
                <w:sz w:val="20"/>
                <w:szCs w:val="20"/>
              </w:rPr>
            </w:pPr>
            <w:r>
              <w:rPr>
                <w:rFonts w:cstheme="minorHAnsi"/>
                <w:sz w:val="20"/>
                <w:szCs w:val="20"/>
              </w:rPr>
              <w:t>$</w:t>
            </w:r>
            <w:r w:rsidRPr="007B207E">
              <w:rPr>
                <w:rFonts w:cstheme="minorHAnsi"/>
                <w:sz w:val="20"/>
                <w:szCs w:val="20"/>
              </w:rPr>
              <w:t>187.14</w:t>
            </w:r>
          </w:p>
        </w:tc>
        <w:tc>
          <w:tcPr>
            <w:tcW w:w="1530" w:type="dxa"/>
          </w:tcPr>
          <w:p w14:paraId="0D9A6914" w14:textId="77777777" w:rsidR="00D3148F" w:rsidRDefault="00D3148F" w:rsidP="00D3148F">
            <w:pPr>
              <w:rPr>
                <w:rFonts w:cstheme="minorHAnsi"/>
                <w:sz w:val="20"/>
                <w:szCs w:val="20"/>
              </w:rPr>
            </w:pPr>
            <w:r>
              <w:rPr>
                <w:rFonts w:cstheme="minorHAnsi"/>
                <w:sz w:val="20"/>
                <w:szCs w:val="20"/>
              </w:rPr>
              <w:t>$</w:t>
            </w:r>
            <w:r w:rsidRPr="009B4DCA">
              <w:rPr>
                <w:rFonts w:cstheme="minorHAnsi"/>
                <w:sz w:val="20"/>
                <w:szCs w:val="20"/>
              </w:rPr>
              <w:t>17.37</w:t>
            </w:r>
          </w:p>
        </w:tc>
        <w:tc>
          <w:tcPr>
            <w:tcW w:w="1350" w:type="dxa"/>
          </w:tcPr>
          <w:p w14:paraId="77BDE66D" w14:textId="5C30AEF0" w:rsidR="00D3148F" w:rsidRDefault="00D3148F" w:rsidP="00D3148F">
            <w:pPr>
              <w:rPr>
                <w:rFonts w:cstheme="minorHAnsi"/>
                <w:sz w:val="20"/>
                <w:szCs w:val="20"/>
              </w:rPr>
            </w:pPr>
            <w:r w:rsidRPr="00D670CD">
              <w:rPr>
                <w:rFonts w:cstheme="minorHAnsi"/>
                <w:sz w:val="20"/>
                <w:szCs w:val="20"/>
              </w:rPr>
              <w:t>$</w:t>
            </w:r>
            <w:r>
              <w:rPr>
                <w:rFonts w:cstheme="minorHAnsi"/>
                <w:sz w:val="20"/>
                <w:szCs w:val="20"/>
              </w:rPr>
              <w:t>204</w:t>
            </w:r>
            <w:r w:rsidR="00C52CDE">
              <w:rPr>
                <w:rFonts w:cstheme="minorHAnsi"/>
                <w:sz w:val="20"/>
                <w:szCs w:val="20"/>
              </w:rPr>
              <w:t>.</w:t>
            </w:r>
            <w:r>
              <w:rPr>
                <w:rFonts w:cstheme="minorHAnsi"/>
                <w:sz w:val="20"/>
                <w:szCs w:val="20"/>
              </w:rPr>
              <w:t>51</w:t>
            </w:r>
          </w:p>
        </w:tc>
      </w:tr>
      <w:tr w:rsidR="00D3148F" w14:paraId="17E36CD0" w14:textId="77777777" w:rsidTr="00D3148F">
        <w:tc>
          <w:tcPr>
            <w:tcW w:w="2875" w:type="dxa"/>
          </w:tcPr>
          <w:p w14:paraId="1CD549C7" w14:textId="77777777" w:rsidR="00D3148F" w:rsidRPr="00D36894" w:rsidRDefault="00D3148F" w:rsidP="00D3148F">
            <w:pPr>
              <w:rPr>
                <w:rFonts w:cstheme="minorHAnsi"/>
                <w:sz w:val="20"/>
                <w:szCs w:val="20"/>
              </w:rPr>
            </w:pPr>
            <w:r w:rsidRPr="00847098">
              <w:rPr>
                <w:rFonts w:cstheme="minorHAnsi"/>
                <w:sz w:val="20"/>
                <w:szCs w:val="20"/>
              </w:rPr>
              <w:t>Gar-LEDFixt-CM-Ext(60w)_Std</w:t>
            </w:r>
          </w:p>
        </w:tc>
        <w:tc>
          <w:tcPr>
            <w:tcW w:w="990" w:type="dxa"/>
            <w:tcBorders>
              <w:top w:val="nil"/>
              <w:left w:val="single" w:sz="4" w:space="0" w:color="auto"/>
              <w:bottom w:val="single" w:sz="4" w:space="0" w:color="auto"/>
              <w:right w:val="single" w:sz="4" w:space="0" w:color="auto"/>
            </w:tcBorders>
            <w:shd w:val="clear" w:color="000000" w:fill="FFFFFF"/>
          </w:tcPr>
          <w:p w14:paraId="5E04B5BE" w14:textId="1A029EA9" w:rsidR="00D3148F" w:rsidRDefault="00D3148F" w:rsidP="00D3148F">
            <w:pPr>
              <w:rPr>
                <w:rFonts w:cstheme="minorHAnsi"/>
                <w:color w:val="000000"/>
                <w:sz w:val="20"/>
                <w:szCs w:val="20"/>
              </w:rPr>
            </w:pPr>
            <w:r w:rsidRPr="009F13E3">
              <w:rPr>
                <w:rFonts w:cstheme="minorHAnsi"/>
                <w:color w:val="000000"/>
                <w:sz w:val="20"/>
                <w:szCs w:val="20"/>
              </w:rPr>
              <w:t>LT48</w:t>
            </w:r>
            <w:r>
              <w:rPr>
                <w:rFonts w:cstheme="minorHAnsi"/>
                <w:color w:val="000000"/>
                <w:sz w:val="20"/>
                <w:szCs w:val="20"/>
              </w:rPr>
              <w:t>1</w:t>
            </w:r>
          </w:p>
        </w:tc>
        <w:tc>
          <w:tcPr>
            <w:tcW w:w="1980" w:type="dxa"/>
            <w:tcBorders>
              <w:top w:val="nil"/>
              <w:left w:val="single" w:sz="4" w:space="0" w:color="auto"/>
              <w:bottom w:val="single" w:sz="4" w:space="0" w:color="auto"/>
              <w:right w:val="single" w:sz="4" w:space="0" w:color="auto"/>
            </w:tcBorders>
            <w:shd w:val="clear" w:color="000000" w:fill="FFFFFF"/>
            <w:vAlign w:val="bottom"/>
          </w:tcPr>
          <w:p w14:paraId="3D7C09CC" w14:textId="288A55A7" w:rsidR="00D3148F" w:rsidRDefault="00D3148F" w:rsidP="00D3148F">
            <w:pPr>
              <w:rPr>
                <w:rFonts w:cstheme="minorHAnsi"/>
                <w:sz w:val="20"/>
                <w:szCs w:val="20"/>
              </w:rPr>
            </w:pPr>
            <w:r>
              <w:rPr>
                <w:rFonts w:cstheme="minorHAnsi"/>
                <w:color w:val="000000"/>
                <w:sz w:val="20"/>
                <w:szCs w:val="20"/>
              </w:rPr>
              <w:t>Rev06-Msr002</w:t>
            </w:r>
          </w:p>
        </w:tc>
        <w:tc>
          <w:tcPr>
            <w:tcW w:w="1170" w:type="dxa"/>
          </w:tcPr>
          <w:p w14:paraId="5A909AEB" w14:textId="77777777" w:rsidR="00D3148F" w:rsidRDefault="00D3148F" w:rsidP="00D3148F">
            <w:pPr>
              <w:rPr>
                <w:rFonts w:cstheme="minorHAnsi"/>
                <w:sz w:val="20"/>
                <w:szCs w:val="20"/>
              </w:rPr>
            </w:pPr>
            <w:r>
              <w:rPr>
                <w:rFonts w:cstheme="minorHAnsi"/>
                <w:sz w:val="20"/>
                <w:szCs w:val="20"/>
              </w:rPr>
              <w:t>$</w:t>
            </w:r>
            <w:r w:rsidRPr="007B207E">
              <w:rPr>
                <w:rFonts w:cstheme="minorHAnsi"/>
                <w:sz w:val="20"/>
                <w:szCs w:val="20"/>
              </w:rPr>
              <w:t>187.14</w:t>
            </w:r>
          </w:p>
        </w:tc>
        <w:tc>
          <w:tcPr>
            <w:tcW w:w="1530" w:type="dxa"/>
          </w:tcPr>
          <w:p w14:paraId="789411F8" w14:textId="77777777" w:rsidR="00D3148F" w:rsidRDefault="00D3148F" w:rsidP="00D3148F">
            <w:pPr>
              <w:rPr>
                <w:rFonts w:cstheme="minorHAnsi"/>
                <w:sz w:val="20"/>
                <w:szCs w:val="20"/>
              </w:rPr>
            </w:pPr>
            <w:r>
              <w:rPr>
                <w:rFonts w:cstheme="minorHAnsi"/>
                <w:sz w:val="20"/>
                <w:szCs w:val="20"/>
              </w:rPr>
              <w:t>$</w:t>
            </w:r>
            <w:r w:rsidRPr="00E9331C">
              <w:rPr>
                <w:rFonts w:cstheme="minorHAnsi"/>
                <w:sz w:val="20"/>
                <w:szCs w:val="20"/>
              </w:rPr>
              <w:t>37.72</w:t>
            </w:r>
          </w:p>
        </w:tc>
        <w:tc>
          <w:tcPr>
            <w:tcW w:w="1350" w:type="dxa"/>
          </w:tcPr>
          <w:p w14:paraId="638246CF" w14:textId="77777777" w:rsidR="00D3148F" w:rsidRDefault="00D3148F" w:rsidP="00D3148F">
            <w:pPr>
              <w:rPr>
                <w:rFonts w:cstheme="minorHAnsi"/>
                <w:sz w:val="20"/>
                <w:szCs w:val="20"/>
              </w:rPr>
            </w:pPr>
            <w:r w:rsidRPr="00D670CD">
              <w:rPr>
                <w:rFonts w:cstheme="minorHAnsi"/>
                <w:sz w:val="20"/>
                <w:szCs w:val="20"/>
              </w:rPr>
              <w:t>$</w:t>
            </w:r>
            <w:r>
              <w:rPr>
                <w:rFonts w:cstheme="minorHAnsi"/>
                <w:sz w:val="20"/>
                <w:szCs w:val="20"/>
              </w:rPr>
              <w:t>224.86</w:t>
            </w:r>
          </w:p>
        </w:tc>
      </w:tr>
      <w:tr w:rsidR="00D3148F" w14:paraId="082DEFB7" w14:textId="77777777" w:rsidTr="00D3148F">
        <w:tc>
          <w:tcPr>
            <w:tcW w:w="2875" w:type="dxa"/>
          </w:tcPr>
          <w:p w14:paraId="0AD21379" w14:textId="77777777" w:rsidR="00D3148F" w:rsidRPr="00D36894" w:rsidRDefault="00D3148F" w:rsidP="00D3148F">
            <w:pPr>
              <w:rPr>
                <w:rFonts w:cstheme="minorHAnsi"/>
                <w:sz w:val="20"/>
                <w:szCs w:val="20"/>
              </w:rPr>
            </w:pPr>
            <w:r w:rsidRPr="00845A81">
              <w:rPr>
                <w:rFonts w:cstheme="minorHAnsi"/>
                <w:sz w:val="20"/>
                <w:szCs w:val="20"/>
              </w:rPr>
              <w:t>Gar-LEDFixt-CM-Ext(64w)_Std</w:t>
            </w:r>
          </w:p>
        </w:tc>
        <w:tc>
          <w:tcPr>
            <w:tcW w:w="990" w:type="dxa"/>
            <w:tcBorders>
              <w:top w:val="nil"/>
              <w:left w:val="single" w:sz="4" w:space="0" w:color="auto"/>
              <w:bottom w:val="single" w:sz="4" w:space="0" w:color="auto"/>
              <w:right w:val="single" w:sz="4" w:space="0" w:color="auto"/>
            </w:tcBorders>
            <w:shd w:val="clear" w:color="000000" w:fill="FFFFFF"/>
          </w:tcPr>
          <w:p w14:paraId="5CAD82F9" w14:textId="718D77BB" w:rsidR="00D3148F" w:rsidRDefault="00D3148F" w:rsidP="00D3148F">
            <w:pPr>
              <w:rPr>
                <w:rFonts w:cstheme="minorHAnsi"/>
                <w:color w:val="000000"/>
                <w:sz w:val="20"/>
                <w:szCs w:val="20"/>
              </w:rPr>
            </w:pPr>
            <w:r w:rsidRPr="009F13E3">
              <w:rPr>
                <w:rFonts w:cstheme="minorHAnsi"/>
                <w:color w:val="000000"/>
                <w:sz w:val="20"/>
                <w:szCs w:val="20"/>
              </w:rPr>
              <w:t>LT48</w:t>
            </w:r>
            <w:r>
              <w:rPr>
                <w:rFonts w:cstheme="minorHAnsi"/>
                <w:color w:val="000000"/>
                <w:sz w:val="20"/>
                <w:szCs w:val="20"/>
              </w:rPr>
              <w:t>2</w:t>
            </w:r>
          </w:p>
        </w:tc>
        <w:tc>
          <w:tcPr>
            <w:tcW w:w="1980" w:type="dxa"/>
            <w:tcBorders>
              <w:top w:val="nil"/>
              <w:left w:val="single" w:sz="4" w:space="0" w:color="auto"/>
              <w:bottom w:val="single" w:sz="4" w:space="0" w:color="auto"/>
              <w:right w:val="single" w:sz="4" w:space="0" w:color="auto"/>
            </w:tcBorders>
            <w:shd w:val="clear" w:color="000000" w:fill="FFFFFF"/>
            <w:vAlign w:val="bottom"/>
          </w:tcPr>
          <w:p w14:paraId="3841CD5E" w14:textId="73CB634D" w:rsidR="00D3148F" w:rsidRDefault="00D3148F" w:rsidP="00D3148F">
            <w:pPr>
              <w:rPr>
                <w:rFonts w:cstheme="minorHAnsi"/>
                <w:sz w:val="20"/>
                <w:szCs w:val="20"/>
              </w:rPr>
            </w:pPr>
            <w:r>
              <w:rPr>
                <w:rFonts w:cstheme="minorHAnsi"/>
                <w:color w:val="000000"/>
                <w:sz w:val="20"/>
                <w:szCs w:val="20"/>
              </w:rPr>
              <w:t>Rev06-Msr003</w:t>
            </w:r>
          </w:p>
        </w:tc>
        <w:tc>
          <w:tcPr>
            <w:tcW w:w="1170" w:type="dxa"/>
          </w:tcPr>
          <w:p w14:paraId="4F7062C5" w14:textId="77777777" w:rsidR="00D3148F" w:rsidRDefault="00D3148F" w:rsidP="00D3148F">
            <w:pPr>
              <w:rPr>
                <w:rFonts w:cstheme="minorHAnsi"/>
                <w:sz w:val="20"/>
                <w:szCs w:val="20"/>
              </w:rPr>
            </w:pPr>
            <w:r>
              <w:rPr>
                <w:rFonts w:cstheme="minorHAnsi"/>
                <w:sz w:val="20"/>
                <w:szCs w:val="20"/>
              </w:rPr>
              <w:t>$</w:t>
            </w:r>
            <w:r w:rsidRPr="007B207E">
              <w:rPr>
                <w:rFonts w:cstheme="minorHAnsi"/>
                <w:sz w:val="20"/>
                <w:szCs w:val="20"/>
              </w:rPr>
              <w:t>187.14</w:t>
            </w:r>
          </w:p>
        </w:tc>
        <w:tc>
          <w:tcPr>
            <w:tcW w:w="1530" w:type="dxa"/>
          </w:tcPr>
          <w:p w14:paraId="2589EE51" w14:textId="77777777" w:rsidR="00D3148F" w:rsidRDefault="00D3148F" w:rsidP="00D3148F">
            <w:pPr>
              <w:rPr>
                <w:rFonts w:cstheme="minorHAnsi"/>
                <w:sz w:val="20"/>
                <w:szCs w:val="20"/>
              </w:rPr>
            </w:pPr>
            <w:r>
              <w:rPr>
                <w:rFonts w:cstheme="minorHAnsi"/>
                <w:sz w:val="20"/>
                <w:szCs w:val="20"/>
              </w:rPr>
              <w:t>$</w:t>
            </w:r>
            <w:r w:rsidRPr="005818FB">
              <w:rPr>
                <w:rFonts w:cstheme="minorHAnsi"/>
                <w:sz w:val="20"/>
                <w:szCs w:val="20"/>
              </w:rPr>
              <w:t>41.9</w:t>
            </w:r>
            <w:r>
              <w:rPr>
                <w:rFonts w:cstheme="minorHAnsi"/>
                <w:sz w:val="20"/>
                <w:szCs w:val="20"/>
              </w:rPr>
              <w:t>0</w:t>
            </w:r>
          </w:p>
        </w:tc>
        <w:tc>
          <w:tcPr>
            <w:tcW w:w="1350" w:type="dxa"/>
          </w:tcPr>
          <w:p w14:paraId="37886F98" w14:textId="77777777" w:rsidR="00D3148F" w:rsidRDefault="00D3148F" w:rsidP="00D3148F">
            <w:pPr>
              <w:rPr>
                <w:rFonts w:cstheme="minorHAnsi"/>
                <w:sz w:val="20"/>
                <w:szCs w:val="20"/>
              </w:rPr>
            </w:pPr>
            <w:r w:rsidRPr="00D670CD">
              <w:rPr>
                <w:rFonts w:cstheme="minorHAnsi"/>
                <w:sz w:val="20"/>
                <w:szCs w:val="20"/>
              </w:rPr>
              <w:t>$</w:t>
            </w:r>
            <w:r>
              <w:rPr>
                <w:rFonts w:cstheme="minorHAnsi"/>
                <w:sz w:val="20"/>
                <w:szCs w:val="20"/>
              </w:rPr>
              <w:t>229.04</w:t>
            </w:r>
          </w:p>
        </w:tc>
      </w:tr>
      <w:tr w:rsidR="00D3148F" w14:paraId="2BB39BC2" w14:textId="77777777" w:rsidTr="00D3148F">
        <w:tc>
          <w:tcPr>
            <w:tcW w:w="2875" w:type="dxa"/>
          </w:tcPr>
          <w:p w14:paraId="6551FC9F" w14:textId="77777777" w:rsidR="00D3148F" w:rsidRPr="00D36894" w:rsidRDefault="00D3148F" w:rsidP="00D3148F">
            <w:pPr>
              <w:rPr>
                <w:rFonts w:cstheme="minorHAnsi"/>
                <w:sz w:val="20"/>
                <w:szCs w:val="20"/>
              </w:rPr>
            </w:pPr>
            <w:r w:rsidRPr="00845A81">
              <w:rPr>
                <w:rFonts w:cstheme="minorHAnsi"/>
                <w:sz w:val="20"/>
                <w:szCs w:val="20"/>
              </w:rPr>
              <w:t>Gar-LEDFixt-CM-Ext(81w)_Std</w:t>
            </w:r>
          </w:p>
        </w:tc>
        <w:tc>
          <w:tcPr>
            <w:tcW w:w="990" w:type="dxa"/>
            <w:tcBorders>
              <w:top w:val="nil"/>
              <w:left w:val="single" w:sz="4" w:space="0" w:color="auto"/>
              <w:bottom w:val="single" w:sz="4" w:space="0" w:color="auto"/>
              <w:right w:val="single" w:sz="4" w:space="0" w:color="auto"/>
            </w:tcBorders>
            <w:shd w:val="clear" w:color="000000" w:fill="FFFFFF"/>
          </w:tcPr>
          <w:p w14:paraId="2F74607F" w14:textId="5B3745EE" w:rsidR="00D3148F" w:rsidRDefault="00D3148F" w:rsidP="00D3148F">
            <w:pPr>
              <w:rPr>
                <w:rFonts w:cstheme="minorHAnsi"/>
                <w:color w:val="000000"/>
                <w:sz w:val="20"/>
                <w:szCs w:val="20"/>
              </w:rPr>
            </w:pPr>
            <w:r w:rsidRPr="009F13E3">
              <w:rPr>
                <w:rFonts w:cstheme="minorHAnsi"/>
                <w:color w:val="000000"/>
                <w:sz w:val="20"/>
                <w:szCs w:val="20"/>
              </w:rPr>
              <w:t>LT48</w:t>
            </w:r>
            <w:r>
              <w:rPr>
                <w:rFonts w:cstheme="minorHAnsi"/>
                <w:color w:val="000000"/>
                <w:sz w:val="20"/>
                <w:szCs w:val="20"/>
              </w:rPr>
              <w:t>3</w:t>
            </w:r>
          </w:p>
        </w:tc>
        <w:tc>
          <w:tcPr>
            <w:tcW w:w="1980" w:type="dxa"/>
            <w:tcBorders>
              <w:top w:val="nil"/>
              <w:left w:val="single" w:sz="4" w:space="0" w:color="auto"/>
              <w:bottom w:val="single" w:sz="4" w:space="0" w:color="auto"/>
              <w:right w:val="single" w:sz="4" w:space="0" w:color="auto"/>
            </w:tcBorders>
            <w:shd w:val="clear" w:color="000000" w:fill="FFFFFF"/>
            <w:vAlign w:val="bottom"/>
          </w:tcPr>
          <w:p w14:paraId="155541FF" w14:textId="0400D83D" w:rsidR="00D3148F" w:rsidRDefault="00D3148F" w:rsidP="00D3148F">
            <w:pPr>
              <w:rPr>
                <w:rFonts w:cstheme="minorHAnsi"/>
                <w:sz w:val="20"/>
                <w:szCs w:val="20"/>
              </w:rPr>
            </w:pPr>
            <w:r>
              <w:rPr>
                <w:rFonts w:cstheme="minorHAnsi"/>
                <w:color w:val="000000"/>
                <w:sz w:val="20"/>
                <w:szCs w:val="20"/>
              </w:rPr>
              <w:t>Rev06-Msr004</w:t>
            </w:r>
          </w:p>
        </w:tc>
        <w:tc>
          <w:tcPr>
            <w:tcW w:w="1170" w:type="dxa"/>
          </w:tcPr>
          <w:p w14:paraId="02D18C23" w14:textId="77777777" w:rsidR="00D3148F" w:rsidRDefault="00D3148F" w:rsidP="00D3148F">
            <w:pPr>
              <w:rPr>
                <w:rFonts w:cstheme="minorHAnsi"/>
                <w:sz w:val="20"/>
                <w:szCs w:val="20"/>
              </w:rPr>
            </w:pPr>
            <w:r>
              <w:rPr>
                <w:rFonts w:cstheme="minorHAnsi"/>
                <w:sz w:val="20"/>
                <w:szCs w:val="20"/>
              </w:rPr>
              <w:t>$</w:t>
            </w:r>
            <w:r w:rsidRPr="007B207E">
              <w:rPr>
                <w:rFonts w:cstheme="minorHAnsi"/>
                <w:sz w:val="20"/>
                <w:szCs w:val="20"/>
              </w:rPr>
              <w:t>187.14</w:t>
            </w:r>
          </w:p>
        </w:tc>
        <w:tc>
          <w:tcPr>
            <w:tcW w:w="1530" w:type="dxa"/>
          </w:tcPr>
          <w:p w14:paraId="3BF9CC8B" w14:textId="77777777" w:rsidR="00D3148F" w:rsidRDefault="00D3148F" w:rsidP="00D3148F">
            <w:pPr>
              <w:rPr>
                <w:rFonts w:cstheme="minorHAnsi"/>
                <w:sz w:val="20"/>
                <w:szCs w:val="20"/>
              </w:rPr>
            </w:pPr>
            <w:r w:rsidRPr="00D670CD">
              <w:rPr>
                <w:rFonts w:cstheme="minorHAnsi"/>
                <w:sz w:val="20"/>
                <w:szCs w:val="20"/>
              </w:rPr>
              <w:t>$</w:t>
            </w:r>
            <w:r w:rsidRPr="00E9331C">
              <w:rPr>
                <w:rFonts w:cstheme="minorHAnsi"/>
                <w:sz w:val="20"/>
                <w:szCs w:val="20"/>
              </w:rPr>
              <w:t>60.23</w:t>
            </w:r>
          </w:p>
        </w:tc>
        <w:tc>
          <w:tcPr>
            <w:tcW w:w="1350" w:type="dxa"/>
          </w:tcPr>
          <w:p w14:paraId="7928C251" w14:textId="5F356D73" w:rsidR="00D3148F" w:rsidRDefault="00D3148F" w:rsidP="00D3148F">
            <w:pPr>
              <w:rPr>
                <w:rFonts w:cstheme="minorHAnsi"/>
                <w:sz w:val="20"/>
                <w:szCs w:val="20"/>
              </w:rPr>
            </w:pPr>
            <w:r w:rsidRPr="00D670CD">
              <w:rPr>
                <w:rFonts w:cstheme="minorHAnsi"/>
                <w:sz w:val="20"/>
                <w:szCs w:val="20"/>
              </w:rPr>
              <w:t>$</w:t>
            </w:r>
            <w:r>
              <w:rPr>
                <w:rFonts w:cstheme="minorHAnsi"/>
                <w:sz w:val="20"/>
                <w:szCs w:val="20"/>
              </w:rPr>
              <w:t>247</w:t>
            </w:r>
            <w:r w:rsidR="00972614">
              <w:rPr>
                <w:rFonts w:cstheme="minorHAnsi"/>
                <w:sz w:val="20"/>
                <w:szCs w:val="20"/>
              </w:rPr>
              <w:t>.</w:t>
            </w:r>
            <w:r>
              <w:rPr>
                <w:rFonts w:cstheme="minorHAnsi"/>
                <w:sz w:val="20"/>
                <w:szCs w:val="20"/>
              </w:rPr>
              <w:t>37</w:t>
            </w:r>
          </w:p>
        </w:tc>
      </w:tr>
      <w:tr w:rsidR="00D3148F" w14:paraId="1CDAFEEC" w14:textId="77777777" w:rsidTr="00D3148F">
        <w:tc>
          <w:tcPr>
            <w:tcW w:w="2875" w:type="dxa"/>
          </w:tcPr>
          <w:p w14:paraId="246B1E8C" w14:textId="77777777" w:rsidR="00D3148F" w:rsidRPr="00D36894" w:rsidRDefault="00D3148F" w:rsidP="00D3148F">
            <w:pPr>
              <w:rPr>
                <w:rFonts w:cstheme="minorHAnsi"/>
                <w:sz w:val="20"/>
                <w:szCs w:val="20"/>
              </w:rPr>
            </w:pPr>
            <w:r w:rsidRPr="0066381E">
              <w:rPr>
                <w:rFonts w:cstheme="minorHAnsi"/>
                <w:sz w:val="20"/>
                <w:szCs w:val="20"/>
              </w:rPr>
              <w:t>Gar-LEDFixt-CM-Ext(94w)_Std</w:t>
            </w:r>
          </w:p>
        </w:tc>
        <w:tc>
          <w:tcPr>
            <w:tcW w:w="990" w:type="dxa"/>
            <w:tcBorders>
              <w:top w:val="nil"/>
              <w:left w:val="single" w:sz="4" w:space="0" w:color="auto"/>
              <w:bottom w:val="single" w:sz="4" w:space="0" w:color="auto"/>
              <w:right w:val="single" w:sz="4" w:space="0" w:color="auto"/>
            </w:tcBorders>
            <w:shd w:val="clear" w:color="000000" w:fill="FFFFFF"/>
          </w:tcPr>
          <w:p w14:paraId="0B9131E0" w14:textId="7282A52F" w:rsidR="00D3148F" w:rsidRDefault="00D3148F" w:rsidP="00D3148F">
            <w:pPr>
              <w:rPr>
                <w:rFonts w:cstheme="minorHAnsi"/>
                <w:color w:val="000000"/>
                <w:sz w:val="20"/>
                <w:szCs w:val="20"/>
              </w:rPr>
            </w:pPr>
            <w:r w:rsidRPr="009F13E3">
              <w:rPr>
                <w:rFonts w:cstheme="minorHAnsi"/>
                <w:color w:val="000000"/>
                <w:sz w:val="20"/>
                <w:szCs w:val="20"/>
              </w:rPr>
              <w:t>LT48</w:t>
            </w:r>
            <w:r>
              <w:rPr>
                <w:rFonts w:cstheme="minorHAnsi"/>
                <w:color w:val="000000"/>
                <w:sz w:val="20"/>
                <w:szCs w:val="20"/>
              </w:rPr>
              <w:t>4</w:t>
            </w:r>
          </w:p>
        </w:tc>
        <w:tc>
          <w:tcPr>
            <w:tcW w:w="1980" w:type="dxa"/>
            <w:tcBorders>
              <w:top w:val="nil"/>
              <w:left w:val="single" w:sz="4" w:space="0" w:color="auto"/>
              <w:bottom w:val="single" w:sz="4" w:space="0" w:color="auto"/>
              <w:right w:val="single" w:sz="4" w:space="0" w:color="auto"/>
            </w:tcBorders>
            <w:shd w:val="clear" w:color="000000" w:fill="FFFFFF"/>
            <w:vAlign w:val="bottom"/>
          </w:tcPr>
          <w:p w14:paraId="3C7F95C2" w14:textId="4F159F68" w:rsidR="00D3148F" w:rsidRDefault="00D3148F" w:rsidP="00D3148F">
            <w:pPr>
              <w:rPr>
                <w:rFonts w:cstheme="minorHAnsi"/>
                <w:sz w:val="20"/>
                <w:szCs w:val="20"/>
              </w:rPr>
            </w:pPr>
            <w:r>
              <w:rPr>
                <w:rFonts w:cstheme="minorHAnsi"/>
                <w:color w:val="000000"/>
                <w:sz w:val="20"/>
                <w:szCs w:val="20"/>
              </w:rPr>
              <w:t>Rev06-Msr005</w:t>
            </w:r>
          </w:p>
        </w:tc>
        <w:tc>
          <w:tcPr>
            <w:tcW w:w="1170" w:type="dxa"/>
          </w:tcPr>
          <w:p w14:paraId="05A11676" w14:textId="77777777" w:rsidR="00D3148F" w:rsidRDefault="00D3148F" w:rsidP="00D3148F">
            <w:pPr>
              <w:rPr>
                <w:rFonts w:cstheme="minorHAnsi"/>
                <w:sz w:val="20"/>
                <w:szCs w:val="20"/>
              </w:rPr>
            </w:pPr>
            <w:r>
              <w:rPr>
                <w:rFonts w:cstheme="minorHAnsi"/>
                <w:sz w:val="20"/>
                <w:szCs w:val="20"/>
              </w:rPr>
              <w:t>$</w:t>
            </w:r>
            <w:r w:rsidRPr="007B207E">
              <w:rPr>
                <w:rFonts w:cstheme="minorHAnsi"/>
                <w:sz w:val="20"/>
                <w:szCs w:val="20"/>
              </w:rPr>
              <w:t>187.14</w:t>
            </w:r>
          </w:p>
        </w:tc>
        <w:tc>
          <w:tcPr>
            <w:tcW w:w="1530" w:type="dxa"/>
          </w:tcPr>
          <w:p w14:paraId="0FE75E53" w14:textId="77777777" w:rsidR="00D3148F" w:rsidRDefault="00D3148F" w:rsidP="00D3148F">
            <w:pPr>
              <w:rPr>
                <w:rFonts w:cstheme="minorHAnsi"/>
                <w:sz w:val="20"/>
                <w:szCs w:val="20"/>
              </w:rPr>
            </w:pPr>
            <w:r w:rsidRPr="00D670CD">
              <w:rPr>
                <w:rFonts w:cstheme="minorHAnsi"/>
                <w:sz w:val="20"/>
                <w:szCs w:val="20"/>
              </w:rPr>
              <w:t>$</w:t>
            </w:r>
            <w:r w:rsidRPr="00E9331C">
              <w:rPr>
                <w:rFonts w:cstheme="minorHAnsi"/>
                <w:sz w:val="20"/>
                <w:szCs w:val="20"/>
              </w:rPr>
              <w:t>80.52</w:t>
            </w:r>
          </w:p>
        </w:tc>
        <w:tc>
          <w:tcPr>
            <w:tcW w:w="1350" w:type="dxa"/>
          </w:tcPr>
          <w:p w14:paraId="3A1A4522" w14:textId="77777777" w:rsidR="00D3148F" w:rsidRDefault="00D3148F" w:rsidP="00D3148F">
            <w:pPr>
              <w:rPr>
                <w:rFonts w:cstheme="minorHAnsi"/>
                <w:sz w:val="20"/>
                <w:szCs w:val="20"/>
              </w:rPr>
            </w:pPr>
            <w:r w:rsidRPr="00D670CD">
              <w:rPr>
                <w:rFonts w:cstheme="minorHAnsi"/>
                <w:sz w:val="20"/>
                <w:szCs w:val="20"/>
              </w:rPr>
              <w:t>$</w:t>
            </w:r>
            <w:r>
              <w:rPr>
                <w:rFonts w:cstheme="minorHAnsi"/>
                <w:sz w:val="20"/>
                <w:szCs w:val="20"/>
              </w:rPr>
              <w:t>267.66</w:t>
            </w:r>
          </w:p>
        </w:tc>
      </w:tr>
      <w:tr w:rsidR="00D3148F" w14:paraId="2AEAC91E" w14:textId="77777777" w:rsidTr="00D3148F">
        <w:tc>
          <w:tcPr>
            <w:tcW w:w="2875" w:type="dxa"/>
          </w:tcPr>
          <w:p w14:paraId="187267D9" w14:textId="77777777" w:rsidR="00D3148F" w:rsidRPr="00D36894" w:rsidRDefault="00D3148F" w:rsidP="00D3148F">
            <w:pPr>
              <w:rPr>
                <w:rFonts w:cstheme="minorHAnsi"/>
                <w:sz w:val="20"/>
                <w:szCs w:val="20"/>
              </w:rPr>
            </w:pPr>
            <w:r w:rsidRPr="0066381E">
              <w:rPr>
                <w:rFonts w:cstheme="minorHAnsi"/>
                <w:sz w:val="20"/>
                <w:szCs w:val="20"/>
              </w:rPr>
              <w:t>Gar-LEDFixt-CM-Ext(114w)_Std</w:t>
            </w:r>
          </w:p>
        </w:tc>
        <w:tc>
          <w:tcPr>
            <w:tcW w:w="990" w:type="dxa"/>
            <w:tcBorders>
              <w:top w:val="nil"/>
              <w:left w:val="single" w:sz="4" w:space="0" w:color="auto"/>
              <w:bottom w:val="single" w:sz="4" w:space="0" w:color="auto"/>
              <w:right w:val="single" w:sz="4" w:space="0" w:color="auto"/>
            </w:tcBorders>
            <w:shd w:val="clear" w:color="000000" w:fill="FFFFFF"/>
          </w:tcPr>
          <w:p w14:paraId="465431D1" w14:textId="1907E13B" w:rsidR="00D3148F" w:rsidRDefault="00D3148F" w:rsidP="00D3148F">
            <w:pPr>
              <w:rPr>
                <w:rFonts w:cstheme="minorHAnsi"/>
                <w:color w:val="000000"/>
                <w:sz w:val="20"/>
                <w:szCs w:val="20"/>
              </w:rPr>
            </w:pPr>
            <w:r w:rsidRPr="009F13E3">
              <w:rPr>
                <w:rFonts w:cstheme="minorHAnsi"/>
                <w:color w:val="000000"/>
                <w:sz w:val="20"/>
                <w:szCs w:val="20"/>
              </w:rPr>
              <w:t>LT48</w:t>
            </w:r>
            <w:r>
              <w:rPr>
                <w:rFonts w:cstheme="minorHAnsi"/>
                <w:color w:val="000000"/>
                <w:sz w:val="20"/>
                <w:szCs w:val="20"/>
              </w:rPr>
              <w:t>5</w:t>
            </w:r>
          </w:p>
        </w:tc>
        <w:tc>
          <w:tcPr>
            <w:tcW w:w="1980" w:type="dxa"/>
            <w:tcBorders>
              <w:top w:val="nil"/>
              <w:left w:val="single" w:sz="4" w:space="0" w:color="auto"/>
              <w:bottom w:val="single" w:sz="4" w:space="0" w:color="auto"/>
              <w:right w:val="single" w:sz="4" w:space="0" w:color="auto"/>
            </w:tcBorders>
            <w:shd w:val="clear" w:color="000000" w:fill="FFFFFF"/>
            <w:vAlign w:val="bottom"/>
          </w:tcPr>
          <w:p w14:paraId="7806A793" w14:textId="0BA14EAE" w:rsidR="00D3148F" w:rsidRDefault="00D3148F" w:rsidP="00D3148F">
            <w:pPr>
              <w:rPr>
                <w:rFonts w:cstheme="minorHAnsi"/>
                <w:sz w:val="20"/>
                <w:szCs w:val="20"/>
              </w:rPr>
            </w:pPr>
            <w:r>
              <w:rPr>
                <w:rFonts w:cstheme="minorHAnsi"/>
                <w:color w:val="000000"/>
                <w:sz w:val="20"/>
                <w:szCs w:val="20"/>
              </w:rPr>
              <w:t>Rev06-Msr006</w:t>
            </w:r>
          </w:p>
        </w:tc>
        <w:tc>
          <w:tcPr>
            <w:tcW w:w="1170" w:type="dxa"/>
          </w:tcPr>
          <w:p w14:paraId="3257B800" w14:textId="77777777" w:rsidR="00D3148F" w:rsidRDefault="00D3148F" w:rsidP="00D3148F">
            <w:pPr>
              <w:rPr>
                <w:rFonts w:cstheme="minorHAnsi"/>
                <w:sz w:val="20"/>
                <w:szCs w:val="20"/>
              </w:rPr>
            </w:pPr>
            <w:r>
              <w:rPr>
                <w:rFonts w:cstheme="minorHAnsi"/>
                <w:sz w:val="20"/>
                <w:szCs w:val="20"/>
              </w:rPr>
              <w:t>$</w:t>
            </w:r>
            <w:r w:rsidRPr="007B207E">
              <w:rPr>
                <w:rFonts w:cstheme="minorHAnsi"/>
                <w:sz w:val="20"/>
                <w:szCs w:val="20"/>
              </w:rPr>
              <w:t>187.14</w:t>
            </w:r>
          </w:p>
        </w:tc>
        <w:tc>
          <w:tcPr>
            <w:tcW w:w="1530" w:type="dxa"/>
          </w:tcPr>
          <w:p w14:paraId="6A3AACBE" w14:textId="77777777" w:rsidR="00D3148F" w:rsidRDefault="00D3148F" w:rsidP="00D3148F">
            <w:pPr>
              <w:rPr>
                <w:rFonts w:cstheme="minorHAnsi"/>
                <w:sz w:val="20"/>
                <w:szCs w:val="20"/>
              </w:rPr>
            </w:pPr>
            <w:r w:rsidRPr="00D670CD">
              <w:rPr>
                <w:rFonts w:cstheme="minorHAnsi"/>
                <w:sz w:val="20"/>
                <w:szCs w:val="20"/>
              </w:rPr>
              <w:t>$</w:t>
            </w:r>
            <w:r w:rsidRPr="005D419F">
              <w:rPr>
                <w:rFonts w:cstheme="minorHAnsi"/>
                <w:sz w:val="20"/>
                <w:szCs w:val="20"/>
              </w:rPr>
              <w:t>73.47</w:t>
            </w:r>
          </w:p>
        </w:tc>
        <w:tc>
          <w:tcPr>
            <w:tcW w:w="1350" w:type="dxa"/>
          </w:tcPr>
          <w:p w14:paraId="6801DF92" w14:textId="77777777" w:rsidR="00D3148F" w:rsidRDefault="00D3148F" w:rsidP="00D3148F">
            <w:pPr>
              <w:rPr>
                <w:rFonts w:cstheme="minorHAnsi"/>
                <w:sz w:val="20"/>
                <w:szCs w:val="20"/>
              </w:rPr>
            </w:pPr>
            <w:r w:rsidRPr="00D670CD">
              <w:rPr>
                <w:rFonts w:cstheme="minorHAnsi"/>
                <w:sz w:val="20"/>
                <w:szCs w:val="20"/>
              </w:rPr>
              <w:t>$</w:t>
            </w:r>
            <w:r>
              <w:rPr>
                <w:rFonts w:cstheme="minorHAnsi"/>
                <w:sz w:val="20"/>
                <w:szCs w:val="20"/>
              </w:rPr>
              <w:t>260.61</w:t>
            </w:r>
          </w:p>
        </w:tc>
      </w:tr>
      <w:tr w:rsidR="00D3148F" w14:paraId="2713FA63" w14:textId="77777777" w:rsidTr="00D3148F">
        <w:tc>
          <w:tcPr>
            <w:tcW w:w="2875" w:type="dxa"/>
          </w:tcPr>
          <w:p w14:paraId="0C325F04" w14:textId="77777777" w:rsidR="00D3148F" w:rsidRPr="00D36894" w:rsidRDefault="00D3148F" w:rsidP="00D3148F">
            <w:pPr>
              <w:rPr>
                <w:rFonts w:cstheme="minorHAnsi"/>
                <w:sz w:val="20"/>
                <w:szCs w:val="20"/>
              </w:rPr>
            </w:pPr>
            <w:r w:rsidRPr="0066381E">
              <w:rPr>
                <w:rFonts w:cstheme="minorHAnsi"/>
                <w:sz w:val="20"/>
                <w:szCs w:val="20"/>
              </w:rPr>
              <w:t>Gar-LEDFixt-CM-Ext(128w)_Std</w:t>
            </w:r>
          </w:p>
        </w:tc>
        <w:tc>
          <w:tcPr>
            <w:tcW w:w="990" w:type="dxa"/>
            <w:tcBorders>
              <w:top w:val="nil"/>
              <w:left w:val="single" w:sz="4" w:space="0" w:color="auto"/>
              <w:bottom w:val="single" w:sz="4" w:space="0" w:color="auto"/>
              <w:right w:val="single" w:sz="4" w:space="0" w:color="auto"/>
            </w:tcBorders>
            <w:shd w:val="clear" w:color="000000" w:fill="FFFFFF"/>
          </w:tcPr>
          <w:p w14:paraId="1DB7C898" w14:textId="5E58504D" w:rsidR="00D3148F" w:rsidRDefault="00D3148F" w:rsidP="00D3148F">
            <w:pPr>
              <w:rPr>
                <w:rFonts w:cstheme="minorHAnsi"/>
                <w:color w:val="000000"/>
                <w:sz w:val="20"/>
                <w:szCs w:val="20"/>
              </w:rPr>
            </w:pPr>
            <w:r w:rsidRPr="009F13E3">
              <w:rPr>
                <w:rFonts w:cstheme="minorHAnsi"/>
                <w:color w:val="000000"/>
                <w:sz w:val="20"/>
                <w:szCs w:val="20"/>
              </w:rPr>
              <w:t>LT48</w:t>
            </w:r>
            <w:r>
              <w:rPr>
                <w:rFonts w:cstheme="minorHAnsi"/>
                <w:color w:val="000000"/>
                <w:sz w:val="20"/>
                <w:szCs w:val="20"/>
              </w:rPr>
              <w:t>6</w:t>
            </w:r>
          </w:p>
        </w:tc>
        <w:tc>
          <w:tcPr>
            <w:tcW w:w="1980" w:type="dxa"/>
            <w:tcBorders>
              <w:top w:val="nil"/>
              <w:left w:val="single" w:sz="4" w:space="0" w:color="auto"/>
              <w:bottom w:val="single" w:sz="4" w:space="0" w:color="auto"/>
              <w:right w:val="single" w:sz="4" w:space="0" w:color="auto"/>
            </w:tcBorders>
            <w:shd w:val="clear" w:color="000000" w:fill="FFFFFF"/>
            <w:vAlign w:val="bottom"/>
          </w:tcPr>
          <w:p w14:paraId="0373CB23" w14:textId="735BA437" w:rsidR="00D3148F" w:rsidRDefault="00D3148F" w:rsidP="00D3148F">
            <w:pPr>
              <w:rPr>
                <w:rFonts w:cstheme="minorHAnsi"/>
                <w:sz w:val="20"/>
                <w:szCs w:val="20"/>
              </w:rPr>
            </w:pPr>
            <w:r>
              <w:rPr>
                <w:rFonts w:cstheme="minorHAnsi"/>
                <w:color w:val="000000"/>
                <w:sz w:val="20"/>
                <w:szCs w:val="20"/>
              </w:rPr>
              <w:t>Rev06-Msr007</w:t>
            </w:r>
          </w:p>
        </w:tc>
        <w:tc>
          <w:tcPr>
            <w:tcW w:w="1170" w:type="dxa"/>
          </w:tcPr>
          <w:p w14:paraId="0C44B76A" w14:textId="77777777" w:rsidR="00D3148F" w:rsidRDefault="00D3148F" w:rsidP="00D3148F">
            <w:pPr>
              <w:rPr>
                <w:rFonts w:cstheme="minorHAnsi"/>
                <w:sz w:val="20"/>
                <w:szCs w:val="20"/>
              </w:rPr>
            </w:pPr>
            <w:r>
              <w:rPr>
                <w:rFonts w:cstheme="minorHAnsi"/>
                <w:sz w:val="20"/>
                <w:szCs w:val="20"/>
              </w:rPr>
              <w:t>$</w:t>
            </w:r>
            <w:r w:rsidRPr="007B207E">
              <w:rPr>
                <w:rFonts w:cstheme="minorHAnsi"/>
                <w:sz w:val="20"/>
                <w:szCs w:val="20"/>
              </w:rPr>
              <w:t>187.14</w:t>
            </w:r>
          </w:p>
        </w:tc>
        <w:tc>
          <w:tcPr>
            <w:tcW w:w="1530" w:type="dxa"/>
          </w:tcPr>
          <w:p w14:paraId="433D0BBD" w14:textId="77777777" w:rsidR="00D3148F" w:rsidRDefault="00D3148F" w:rsidP="00D3148F">
            <w:pPr>
              <w:rPr>
                <w:rFonts w:cstheme="minorHAnsi"/>
                <w:sz w:val="20"/>
                <w:szCs w:val="20"/>
              </w:rPr>
            </w:pPr>
            <w:r w:rsidRPr="00D670CD">
              <w:rPr>
                <w:rFonts w:cstheme="minorHAnsi"/>
                <w:sz w:val="20"/>
                <w:szCs w:val="20"/>
              </w:rPr>
              <w:t>$</w:t>
            </w:r>
            <w:r w:rsidRPr="005D419F">
              <w:rPr>
                <w:rFonts w:cstheme="minorHAnsi"/>
                <w:sz w:val="20"/>
                <w:szCs w:val="20"/>
              </w:rPr>
              <w:t>126.78</w:t>
            </w:r>
          </w:p>
        </w:tc>
        <w:tc>
          <w:tcPr>
            <w:tcW w:w="1350" w:type="dxa"/>
          </w:tcPr>
          <w:p w14:paraId="17F82E46" w14:textId="77777777" w:rsidR="00D3148F" w:rsidRDefault="00D3148F" w:rsidP="00D3148F">
            <w:pPr>
              <w:rPr>
                <w:rFonts w:cstheme="minorHAnsi"/>
                <w:sz w:val="20"/>
                <w:szCs w:val="20"/>
              </w:rPr>
            </w:pPr>
            <w:r w:rsidRPr="00D670CD">
              <w:rPr>
                <w:rFonts w:cstheme="minorHAnsi"/>
                <w:sz w:val="20"/>
                <w:szCs w:val="20"/>
              </w:rPr>
              <w:t>$</w:t>
            </w:r>
            <w:r>
              <w:rPr>
                <w:rFonts w:cstheme="minorHAnsi"/>
                <w:sz w:val="20"/>
                <w:szCs w:val="20"/>
              </w:rPr>
              <w:t>313.92</w:t>
            </w:r>
          </w:p>
        </w:tc>
      </w:tr>
      <w:tr w:rsidR="00D3148F" w14:paraId="7FFC3D0F" w14:textId="77777777" w:rsidTr="00D3148F">
        <w:tc>
          <w:tcPr>
            <w:tcW w:w="2875" w:type="dxa"/>
          </w:tcPr>
          <w:p w14:paraId="44798254" w14:textId="77777777" w:rsidR="00D3148F" w:rsidRPr="00D36894" w:rsidRDefault="00D3148F" w:rsidP="00D3148F">
            <w:pPr>
              <w:rPr>
                <w:rFonts w:cstheme="minorHAnsi"/>
                <w:sz w:val="20"/>
                <w:szCs w:val="20"/>
              </w:rPr>
            </w:pPr>
            <w:r w:rsidRPr="0066381E">
              <w:rPr>
                <w:rFonts w:cstheme="minorHAnsi"/>
                <w:sz w:val="20"/>
                <w:szCs w:val="20"/>
              </w:rPr>
              <w:t>Gar-LEDFixt-CM-Ext(169w)_Std</w:t>
            </w:r>
          </w:p>
        </w:tc>
        <w:tc>
          <w:tcPr>
            <w:tcW w:w="990" w:type="dxa"/>
            <w:tcBorders>
              <w:top w:val="nil"/>
              <w:left w:val="single" w:sz="4" w:space="0" w:color="auto"/>
              <w:bottom w:val="single" w:sz="4" w:space="0" w:color="auto"/>
              <w:right w:val="single" w:sz="4" w:space="0" w:color="auto"/>
            </w:tcBorders>
            <w:shd w:val="clear" w:color="000000" w:fill="FFFFFF"/>
          </w:tcPr>
          <w:p w14:paraId="5138711D" w14:textId="7D0D78D4" w:rsidR="00D3148F" w:rsidRDefault="00D3148F" w:rsidP="00D3148F">
            <w:pPr>
              <w:rPr>
                <w:rFonts w:cstheme="minorHAnsi"/>
                <w:color w:val="000000"/>
                <w:sz w:val="20"/>
                <w:szCs w:val="20"/>
              </w:rPr>
            </w:pPr>
            <w:r w:rsidRPr="009F13E3">
              <w:rPr>
                <w:rFonts w:cstheme="minorHAnsi"/>
                <w:color w:val="000000"/>
                <w:sz w:val="20"/>
                <w:szCs w:val="20"/>
              </w:rPr>
              <w:t>LT48</w:t>
            </w:r>
            <w:r>
              <w:rPr>
                <w:rFonts w:cstheme="minorHAnsi"/>
                <w:color w:val="000000"/>
                <w:sz w:val="20"/>
                <w:szCs w:val="20"/>
              </w:rPr>
              <w:t>7</w:t>
            </w:r>
          </w:p>
        </w:tc>
        <w:tc>
          <w:tcPr>
            <w:tcW w:w="1980" w:type="dxa"/>
            <w:tcBorders>
              <w:top w:val="nil"/>
              <w:left w:val="single" w:sz="4" w:space="0" w:color="auto"/>
              <w:bottom w:val="single" w:sz="4" w:space="0" w:color="auto"/>
              <w:right w:val="single" w:sz="4" w:space="0" w:color="auto"/>
            </w:tcBorders>
            <w:shd w:val="clear" w:color="000000" w:fill="FFFFFF"/>
            <w:vAlign w:val="bottom"/>
          </w:tcPr>
          <w:p w14:paraId="0489AC9B" w14:textId="3FD45E74" w:rsidR="00D3148F" w:rsidRDefault="00D3148F" w:rsidP="00D3148F">
            <w:pPr>
              <w:rPr>
                <w:rFonts w:cstheme="minorHAnsi"/>
                <w:sz w:val="20"/>
                <w:szCs w:val="20"/>
              </w:rPr>
            </w:pPr>
            <w:r>
              <w:rPr>
                <w:rFonts w:cstheme="minorHAnsi"/>
                <w:color w:val="000000"/>
                <w:sz w:val="20"/>
                <w:szCs w:val="20"/>
              </w:rPr>
              <w:t>Rev06-Msr008</w:t>
            </w:r>
          </w:p>
        </w:tc>
        <w:tc>
          <w:tcPr>
            <w:tcW w:w="1170" w:type="dxa"/>
          </w:tcPr>
          <w:p w14:paraId="30AF72DA" w14:textId="77777777" w:rsidR="00D3148F" w:rsidRDefault="00D3148F" w:rsidP="00D3148F">
            <w:pPr>
              <w:rPr>
                <w:rFonts w:cstheme="minorHAnsi"/>
                <w:sz w:val="20"/>
                <w:szCs w:val="20"/>
              </w:rPr>
            </w:pPr>
            <w:r>
              <w:rPr>
                <w:rFonts w:cstheme="minorHAnsi"/>
                <w:sz w:val="20"/>
                <w:szCs w:val="20"/>
              </w:rPr>
              <w:t>$</w:t>
            </w:r>
            <w:r w:rsidRPr="007B207E">
              <w:rPr>
                <w:rFonts w:cstheme="minorHAnsi"/>
                <w:sz w:val="20"/>
                <w:szCs w:val="20"/>
              </w:rPr>
              <w:t>187.14</w:t>
            </w:r>
          </w:p>
        </w:tc>
        <w:tc>
          <w:tcPr>
            <w:tcW w:w="1530" w:type="dxa"/>
          </w:tcPr>
          <w:p w14:paraId="55D5E60B" w14:textId="77777777" w:rsidR="00D3148F" w:rsidRDefault="00D3148F" w:rsidP="00D3148F">
            <w:pPr>
              <w:rPr>
                <w:rFonts w:cstheme="minorHAnsi"/>
                <w:sz w:val="20"/>
                <w:szCs w:val="20"/>
              </w:rPr>
            </w:pPr>
            <w:r w:rsidRPr="00D670CD">
              <w:rPr>
                <w:rFonts w:cstheme="minorHAnsi"/>
                <w:sz w:val="20"/>
                <w:szCs w:val="20"/>
              </w:rPr>
              <w:t>$</w:t>
            </w:r>
            <w:r w:rsidRPr="005D419F">
              <w:rPr>
                <w:rFonts w:cstheme="minorHAnsi"/>
                <w:sz w:val="20"/>
                <w:szCs w:val="20"/>
              </w:rPr>
              <w:t>125.41</w:t>
            </w:r>
          </w:p>
        </w:tc>
        <w:tc>
          <w:tcPr>
            <w:tcW w:w="1350" w:type="dxa"/>
          </w:tcPr>
          <w:p w14:paraId="09E70D77" w14:textId="77777777" w:rsidR="00D3148F" w:rsidRDefault="00D3148F" w:rsidP="00D3148F">
            <w:pPr>
              <w:rPr>
                <w:rFonts w:cstheme="minorHAnsi"/>
                <w:sz w:val="20"/>
                <w:szCs w:val="20"/>
              </w:rPr>
            </w:pPr>
            <w:r w:rsidRPr="00D670CD">
              <w:rPr>
                <w:rFonts w:cstheme="minorHAnsi"/>
                <w:sz w:val="20"/>
                <w:szCs w:val="20"/>
              </w:rPr>
              <w:t>$</w:t>
            </w:r>
            <w:r>
              <w:rPr>
                <w:rFonts w:cstheme="minorHAnsi"/>
                <w:sz w:val="20"/>
                <w:szCs w:val="20"/>
              </w:rPr>
              <w:t>312.55</w:t>
            </w:r>
          </w:p>
        </w:tc>
      </w:tr>
    </w:tbl>
    <w:p w14:paraId="175AC9E2" w14:textId="77777777" w:rsidR="00C5400F" w:rsidRPr="00B46357" w:rsidRDefault="00C5400F" w:rsidP="00B46357">
      <w:pPr>
        <w:rPr>
          <w:rFonts w:cstheme="minorHAnsi"/>
          <w:szCs w:val="22"/>
        </w:rPr>
      </w:pPr>
    </w:p>
    <w:p w14:paraId="418EAF98" w14:textId="4B142808" w:rsidR="00E53868" w:rsidRDefault="00E53868">
      <w:pPr>
        <w:spacing w:after="200" w:line="276" w:lineRule="auto"/>
        <w:rPr>
          <w:rFonts w:cstheme="minorHAnsi"/>
          <w:sz w:val="20"/>
          <w:szCs w:val="20"/>
        </w:rPr>
      </w:pPr>
      <w:r>
        <w:rPr>
          <w:rFonts w:cstheme="minorHAnsi"/>
          <w:sz w:val="20"/>
          <w:szCs w:val="20"/>
        </w:rPr>
        <w:br w:type="page"/>
      </w:r>
    </w:p>
    <w:p w14:paraId="4659C7D0" w14:textId="77777777" w:rsidR="00B57F32" w:rsidRDefault="00B57F32" w:rsidP="00B57F32">
      <w:pPr>
        <w:pStyle w:val="Heading2"/>
      </w:pPr>
      <w:r w:rsidRPr="005734A4">
        <w:lastRenderedPageBreak/>
        <w:t>Document Revision History</w:t>
      </w:r>
      <w:r w:rsidRPr="0025216C">
        <w:t xml:space="preserve"> </w:t>
      </w:r>
    </w:p>
    <w:tbl>
      <w:tblPr>
        <w:tblStyle w:val="TableGrid11"/>
        <w:tblW w:w="5436" w:type="pct"/>
        <w:tblLook w:val="01E0" w:firstRow="1" w:lastRow="1" w:firstColumn="1" w:lastColumn="1" w:noHBand="0" w:noVBand="0"/>
      </w:tblPr>
      <w:tblGrid>
        <w:gridCol w:w="524"/>
        <w:gridCol w:w="1275"/>
        <w:gridCol w:w="1614"/>
        <w:gridCol w:w="6752"/>
      </w:tblGrid>
      <w:tr w:rsidR="00B57F32" w:rsidRPr="00500C4E" w14:paraId="4659C7D5" w14:textId="77777777" w:rsidTr="00C83693">
        <w:trPr>
          <w:trHeight w:val="20"/>
        </w:trPr>
        <w:tc>
          <w:tcPr>
            <w:tcW w:w="258" w:type="pct"/>
            <w:shd w:val="clear" w:color="auto" w:fill="D9D9D9" w:themeFill="background1" w:themeFillShade="D9"/>
          </w:tcPr>
          <w:p w14:paraId="4659C7D1" w14:textId="77777777" w:rsidR="00B57F32" w:rsidRPr="000E2B6B" w:rsidRDefault="00B57F32" w:rsidP="00CA1893">
            <w:pPr>
              <w:rPr>
                <w:rStyle w:val="Strong"/>
                <w:bCs w:val="0"/>
              </w:rPr>
            </w:pPr>
            <w:r w:rsidRPr="000E2B6B">
              <w:rPr>
                <w:rStyle w:val="Strong"/>
              </w:rPr>
              <w:t>Rev</w:t>
            </w:r>
          </w:p>
        </w:tc>
        <w:tc>
          <w:tcPr>
            <w:tcW w:w="627" w:type="pct"/>
            <w:shd w:val="clear" w:color="auto" w:fill="D9D9D9" w:themeFill="background1" w:themeFillShade="D9"/>
          </w:tcPr>
          <w:p w14:paraId="4659C7D2" w14:textId="77777777" w:rsidR="00B57F32" w:rsidRPr="000E2B6B" w:rsidRDefault="00B57F32" w:rsidP="00CA1893">
            <w:pPr>
              <w:rPr>
                <w:rStyle w:val="Strong"/>
                <w:bCs w:val="0"/>
              </w:rPr>
            </w:pPr>
            <w:r w:rsidRPr="000E2B6B">
              <w:rPr>
                <w:rStyle w:val="Strong"/>
              </w:rPr>
              <w:t>Date</w:t>
            </w:r>
          </w:p>
        </w:tc>
        <w:tc>
          <w:tcPr>
            <w:tcW w:w="794" w:type="pct"/>
            <w:shd w:val="clear" w:color="auto" w:fill="D9D9D9" w:themeFill="background1" w:themeFillShade="D9"/>
          </w:tcPr>
          <w:p w14:paraId="4659C7D3" w14:textId="77777777" w:rsidR="00B57F32" w:rsidRPr="000E2B6B" w:rsidRDefault="00B57F32" w:rsidP="00CA1893">
            <w:pPr>
              <w:rPr>
                <w:rStyle w:val="Strong"/>
                <w:bCs w:val="0"/>
              </w:rPr>
            </w:pPr>
            <w:r w:rsidRPr="000E2B6B">
              <w:rPr>
                <w:rStyle w:val="Strong"/>
              </w:rPr>
              <w:t>Author</w:t>
            </w:r>
          </w:p>
        </w:tc>
        <w:tc>
          <w:tcPr>
            <w:tcW w:w="3321" w:type="pct"/>
            <w:shd w:val="clear" w:color="auto" w:fill="D9D9D9" w:themeFill="background1" w:themeFillShade="D9"/>
          </w:tcPr>
          <w:p w14:paraId="4659C7D4" w14:textId="77777777" w:rsidR="00B57F32" w:rsidRPr="000E2B6B" w:rsidRDefault="00B57F32" w:rsidP="00CA1893">
            <w:pPr>
              <w:rPr>
                <w:rStyle w:val="Strong"/>
                <w:bCs w:val="0"/>
              </w:rPr>
            </w:pPr>
            <w:r w:rsidRPr="000E2B6B">
              <w:rPr>
                <w:rStyle w:val="Strong"/>
              </w:rPr>
              <w:t>Summary of Changes</w:t>
            </w:r>
          </w:p>
        </w:tc>
      </w:tr>
      <w:tr w:rsidR="00B57F32" w:rsidRPr="00500C4E" w14:paraId="4659C7DA" w14:textId="77777777" w:rsidTr="00C83693">
        <w:trPr>
          <w:trHeight w:val="20"/>
        </w:trPr>
        <w:tc>
          <w:tcPr>
            <w:tcW w:w="258" w:type="pct"/>
            <w:vAlign w:val="center"/>
          </w:tcPr>
          <w:p w14:paraId="4659C7D6" w14:textId="647283A0" w:rsidR="00B57F32" w:rsidRPr="000E2B6B" w:rsidRDefault="0085355C" w:rsidP="00CA1893">
            <w:pPr>
              <w:jc w:val="center"/>
              <w:rPr>
                <w:rFonts w:cstheme="minorHAnsi"/>
                <w:szCs w:val="20"/>
              </w:rPr>
            </w:pPr>
            <w:r>
              <w:rPr>
                <w:rFonts w:cstheme="minorHAnsi"/>
                <w:szCs w:val="20"/>
              </w:rPr>
              <w:t>0</w:t>
            </w:r>
          </w:p>
        </w:tc>
        <w:tc>
          <w:tcPr>
            <w:tcW w:w="627" w:type="pct"/>
            <w:vAlign w:val="center"/>
          </w:tcPr>
          <w:p w14:paraId="4659C7D7" w14:textId="4ABC9852" w:rsidR="00B57F32" w:rsidRPr="000E2B6B" w:rsidRDefault="0085355C" w:rsidP="00CA1893">
            <w:pPr>
              <w:jc w:val="center"/>
              <w:rPr>
                <w:rFonts w:cstheme="minorHAnsi"/>
                <w:szCs w:val="20"/>
              </w:rPr>
            </w:pPr>
            <w:r>
              <w:rPr>
                <w:rFonts w:cstheme="minorHAnsi"/>
                <w:szCs w:val="20"/>
              </w:rPr>
              <w:t>11/19/2008</w:t>
            </w:r>
          </w:p>
        </w:tc>
        <w:tc>
          <w:tcPr>
            <w:tcW w:w="794" w:type="pct"/>
            <w:vAlign w:val="center"/>
          </w:tcPr>
          <w:p w14:paraId="4659C7D8" w14:textId="7AF01B4E" w:rsidR="00B57F32" w:rsidRPr="000E2B6B" w:rsidRDefault="0085355C" w:rsidP="0085355C">
            <w:pPr>
              <w:jc w:val="center"/>
              <w:rPr>
                <w:rFonts w:cstheme="minorHAnsi"/>
                <w:szCs w:val="20"/>
              </w:rPr>
            </w:pPr>
            <w:r>
              <w:rPr>
                <w:rFonts w:cstheme="minorHAnsi"/>
                <w:szCs w:val="20"/>
              </w:rPr>
              <w:t>PG</w:t>
            </w:r>
            <w:r w:rsidR="00660A9F">
              <w:rPr>
                <w:rFonts w:cstheme="minorHAnsi"/>
                <w:szCs w:val="20"/>
              </w:rPr>
              <w:t>&amp;</w:t>
            </w:r>
            <w:r>
              <w:rPr>
                <w:rFonts w:cstheme="minorHAnsi"/>
                <w:szCs w:val="20"/>
              </w:rPr>
              <w:t>E</w:t>
            </w:r>
          </w:p>
        </w:tc>
        <w:tc>
          <w:tcPr>
            <w:tcW w:w="3321" w:type="pct"/>
          </w:tcPr>
          <w:p w14:paraId="12D5EE13" w14:textId="3EDBD81F" w:rsidR="0085355C" w:rsidRDefault="0085355C" w:rsidP="00CA1893">
            <w:pPr>
              <w:rPr>
                <w:rFonts w:cstheme="minorHAnsi"/>
                <w:bCs/>
                <w:szCs w:val="20"/>
              </w:rPr>
            </w:pPr>
            <w:r w:rsidRPr="008B4E70">
              <w:rPr>
                <w:rFonts w:cstheme="minorHAnsi"/>
                <w:bCs/>
                <w:szCs w:val="20"/>
              </w:rPr>
              <w:t>Original work paper (adopted form PG</w:t>
            </w:r>
            <w:r w:rsidR="00660A9F">
              <w:rPr>
                <w:rFonts w:cstheme="minorHAnsi"/>
                <w:bCs/>
                <w:szCs w:val="20"/>
              </w:rPr>
              <w:t>&amp;</w:t>
            </w:r>
            <w:r w:rsidRPr="008B4E70">
              <w:rPr>
                <w:rFonts w:cstheme="minorHAnsi"/>
                <w:bCs/>
                <w:szCs w:val="20"/>
              </w:rPr>
              <w:t>E Work paper)</w:t>
            </w:r>
          </w:p>
          <w:p w14:paraId="4659C7D9" w14:textId="76BB8478" w:rsidR="00B57F32" w:rsidRPr="000E2B6B" w:rsidRDefault="00B57F32" w:rsidP="00CA1893">
            <w:pPr>
              <w:rPr>
                <w:rFonts w:cstheme="minorHAnsi"/>
              </w:rPr>
            </w:pPr>
          </w:p>
        </w:tc>
      </w:tr>
      <w:tr w:rsidR="00B57F32" w:rsidRPr="00500C4E" w14:paraId="4659C7DF" w14:textId="77777777" w:rsidTr="00C83693">
        <w:trPr>
          <w:trHeight w:val="20"/>
        </w:trPr>
        <w:tc>
          <w:tcPr>
            <w:tcW w:w="258" w:type="pct"/>
            <w:vAlign w:val="center"/>
          </w:tcPr>
          <w:p w14:paraId="4659C7DB" w14:textId="183073BC" w:rsidR="00B57F32" w:rsidRPr="000E2B6B" w:rsidRDefault="0085355C" w:rsidP="00CA1893">
            <w:pPr>
              <w:jc w:val="center"/>
              <w:rPr>
                <w:rStyle w:val="Strong"/>
                <w:b w:val="0"/>
              </w:rPr>
            </w:pPr>
            <w:r>
              <w:rPr>
                <w:rStyle w:val="Strong"/>
                <w:b w:val="0"/>
              </w:rPr>
              <w:t>1</w:t>
            </w:r>
          </w:p>
        </w:tc>
        <w:tc>
          <w:tcPr>
            <w:tcW w:w="627" w:type="pct"/>
            <w:vAlign w:val="center"/>
          </w:tcPr>
          <w:p w14:paraId="4659C7DC" w14:textId="0F239372" w:rsidR="00B57F32" w:rsidRPr="000E2B6B" w:rsidRDefault="0085355C" w:rsidP="00CA1893">
            <w:pPr>
              <w:jc w:val="center"/>
              <w:rPr>
                <w:rStyle w:val="Strong"/>
                <w:b w:val="0"/>
              </w:rPr>
            </w:pPr>
            <w:r>
              <w:rPr>
                <w:rStyle w:val="Strong"/>
                <w:b w:val="0"/>
              </w:rPr>
              <w:t>12/03/2009</w:t>
            </w:r>
          </w:p>
        </w:tc>
        <w:tc>
          <w:tcPr>
            <w:tcW w:w="794" w:type="pct"/>
            <w:vAlign w:val="center"/>
          </w:tcPr>
          <w:p w14:paraId="4659C7DD" w14:textId="7DB0BBB4" w:rsidR="00B57F32" w:rsidRPr="000E2B6B" w:rsidRDefault="0085355C" w:rsidP="0085355C">
            <w:pPr>
              <w:jc w:val="center"/>
              <w:rPr>
                <w:rStyle w:val="Strong"/>
                <w:b w:val="0"/>
              </w:rPr>
            </w:pPr>
            <w:r>
              <w:rPr>
                <w:rFonts w:cstheme="minorHAnsi"/>
                <w:szCs w:val="20"/>
              </w:rPr>
              <w:t>Lucie Sidibe / SDG</w:t>
            </w:r>
            <w:r w:rsidR="00660A9F">
              <w:rPr>
                <w:rFonts w:cstheme="minorHAnsi"/>
                <w:szCs w:val="20"/>
              </w:rPr>
              <w:t>&amp;</w:t>
            </w:r>
            <w:r>
              <w:rPr>
                <w:rFonts w:cstheme="minorHAnsi"/>
                <w:szCs w:val="20"/>
              </w:rPr>
              <w:t>E</w:t>
            </w:r>
          </w:p>
        </w:tc>
        <w:tc>
          <w:tcPr>
            <w:tcW w:w="3321" w:type="pct"/>
          </w:tcPr>
          <w:p w14:paraId="33F9ACB9" w14:textId="04564BB5" w:rsidR="0085355C" w:rsidRPr="00EB49E7" w:rsidRDefault="0085355C" w:rsidP="00FA7A4C">
            <w:pPr>
              <w:pStyle w:val="ListParagraph"/>
              <w:numPr>
                <w:ilvl w:val="0"/>
                <w:numId w:val="24"/>
              </w:numPr>
            </w:pPr>
            <w:r w:rsidRPr="00EB49E7">
              <w:t>Update NTG to 2011 filing table</w:t>
            </w:r>
          </w:p>
          <w:p w14:paraId="0C64089B" w14:textId="72BA61B7" w:rsidR="0085355C" w:rsidRPr="00EB49E7" w:rsidRDefault="0085355C" w:rsidP="00FA7A4C">
            <w:pPr>
              <w:pStyle w:val="ListParagraph"/>
              <w:numPr>
                <w:ilvl w:val="0"/>
                <w:numId w:val="24"/>
              </w:numPr>
            </w:pPr>
            <w:r w:rsidRPr="00EB49E7">
              <w:t>Update Run Hrs to 4</w:t>
            </w:r>
            <w:r w:rsidR="00660A9F" w:rsidRPr="00EB49E7">
              <w:t>,</w:t>
            </w:r>
            <w:r w:rsidRPr="00EB49E7">
              <w:t xml:space="preserve">165 </w:t>
            </w:r>
            <w:r w:rsidR="00660A9F" w:rsidRPr="00EB49E7">
              <w:t xml:space="preserve">hours </w:t>
            </w:r>
            <w:r w:rsidRPr="00EB49E7">
              <w:t>(ET Assessment Study)</w:t>
            </w:r>
          </w:p>
          <w:p w14:paraId="74AADC26" w14:textId="068F27CA" w:rsidR="0085355C" w:rsidRPr="00EB49E7" w:rsidRDefault="0085355C" w:rsidP="00FA7A4C">
            <w:pPr>
              <w:pStyle w:val="ListParagraph"/>
              <w:numPr>
                <w:ilvl w:val="0"/>
                <w:numId w:val="24"/>
              </w:numPr>
            </w:pPr>
            <w:r w:rsidRPr="00EB49E7">
              <w:t>Update Base case/Measure Value</w:t>
            </w:r>
          </w:p>
          <w:p w14:paraId="59CCA6B3" w14:textId="4A433B29" w:rsidR="0085355C" w:rsidRPr="00EB49E7" w:rsidRDefault="0085355C" w:rsidP="00FA7A4C">
            <w:pPr>
              <w:pStyle w:val="ListParagraph"/>
              <w:numPr>
                <w:ilvl w:val="0"/>
                <w:numId w:val="24"/>
              </w:numPr>
            </w:pPr>
            <w:r w:rsidRPr="00EB49E7">
              <w:t>SDG</w:t>
            </w:r>
            <w:r w:rsidR="00660A9F" w:rsidRPr="00EB49E7">
              <w:t>&amp;</w:t>
            </w:r>
            <w:r w:rsidRPr="00EB49E7">
              <w:t>E weighted Saving Calc</w:t>
            </w:r>
          </w:p>
          <w:p w14:paraId="4659C7DE" w14:textId="61525EB7" w:rsidR="00B57F32" w:rsidRPr="000E2B6B" w:rsidRDefault="0085355C" w:rsidP="00FA7A4C">
            <w:pPr>
              <w:pStyle w:val="ListParagraph"/>
              <w:numPr>
                <w:ilvl w:val="0"/>
                <w:numId w:val="24"/>
              </w:numPr>
              <w:rPr>
                <w:rStyle w:val="Strong"/>
                <w:b w:val="0"/>
                <w:bCs w:val="0"/>
                <w:sz w:val="22"/>
              </w:rPr>
            </w:pPr>
            <w:r w:rsidRPr="00EB49E7">
              <w:t>Completed measure cost using DEER08 as base case data</w:t>
            </w:r>
          </w:p>
        </w:tc>
      </w:tr>
      <w:tr w:rsidR="00B57F32" w:rsidRPr="00500C4E" w14:paraId="4659C7E4" w14:textId="77777777" w:rsidTr="00C83693">
        <w:trPr>
          <w:trHeight w:val="20"/>
        </w:trPr>
        <w:tc>
          <w:tcPr>
            <w:tcW w:w="258" w:type="pct"/>
            <w:vAlign w:val="center"/>
          </w:tcPr>
          <w:p w14:paraId="4659C7E0" w14:textId="15D4A846" w:rsidR="00B57F32" w:rsidRDefault="0085355C" w:rsidP="00CA1893">
            <w:pPr>
              <w:jc w:val="center"/>
              <w:rPr>
                <w:rFonts w:cstheme="minorHAnsi"/>
                <w:szCs w:val="20"/>
              </w:rPr>
            </w:pPr>
            <w:r>
              <w:rPr>
                <w:rFonts w:cstheme="minorHAnsi"/>
                <w:szCs w:val="20"/>
              </w:rPr>
              <w:t>2</w:t>
            </w:r>
          </w:p>
        </w:tc>
        <w:tc>
          <w:tcPr>
            <w:tcW w:w="627" w:type="pct"/>
            <w:vAlign w:val="center"/>
          </w:tcPr>
          <w:p w14:paraId="4659C7E1" w14:textId="7D7A2B9B" w:rsidR="00B57F32" w:rsidRDefault="0085355C" w:rsidP="00CA1893">
            <w:pPr>
              <w:jc w:val="center"/>
              <w:rPr>
                <w:rFonts w:cstheme="minorHAnsi"/>
                <w:szCs w:val="20"/>
              </w:rPr>
            </w:pPr>
            <w:r>
              <w:rPr>
                <w:rFonts w:cstheme="minorHAnsi"/>
                <w:szCs w:val="20"/>
              </w:rPr>
              <w:t>6/27/2014</w:t>
            </w:r>
          </w:p>
        </w:tc>
        <w:tc>
          <w:tcPr>
            <w:tcW w:w="794" w:type="pct"/>
            <w:vAlign w:val="center"/>
          </w:tcPr>
          <w:p w14:paraId="4659C7E2" w14:textId="5DD48B82" w:rsidR="00B57F32" w:rsidRDefault="0085355C" w:rsidP="0085355C">
            <w:pPr>
              <w:jc w:val="center"/>
              <w:rPr>
                <w:rFonts w:cstheme="minorHAnsi"/>
                <w:szCs w:val="20"/>
              </w:rPr>
            </w:pPr>
            <w:r>
              <w:rPr>
                <w:rFonts w:cstheme="minorHAnsi"/>
                <w:szCs w:val="20"/>
              </w:rPr>
              <w:t>Judelson Enriquez / RMS</w:t>
            </w:r>
          </w:p>
        </w:tc>
        <w:tc>
          <w:tcPr>
            <w:tcW w:w="3321" w:type="pct"/>
          </w:tcPr>
          <w:p w14:paraId="34F1F5BE" w14:textId="207CC9B1" w:rsidR="0085355C" w:rsidRPr="00EB49E7" w:rsidRDefault="0085355C" w:rsidP="00FA7A4C">
            <w:pPr>
              <w:pStyle w:val="ListParagraph"/>
              <w:numPr>
                <w:ilvl w:val="0"/>
                <w:numId w:val="26"/>
              </w:numPr>
            </w:pPr>
            <w:r w:rsidRPr="00EB49E7">
              <w:t>Updated Measures table with product codes and measure requirements, DEER Difference Summary table, Code Summary table, EUL ID table, NTG ID table, GSIA ID table, building type, load shape, and TOU section.</w:t>
            </w:r>
          </w:p>
          <w:p w14:paraId="416D5895" w14:textId="63F46D53" w:rsidR="0085355C" w:rsidRPr="00EB49E7" w:rsidRDefault="0085355C" w:rsidP="00FA7A4C">
            <w:pPr>
              <w:pStyle w:val="ListParagraph"/>
              <w:numPr>
                <w:ilvl w:val="0"/>
                <w:numId w:val="26"/>
              </w:numPr>
            </w:pPr>
            <w:r w:rsidRPr="00EB49E7">
              <w:t>Updated costs and tables using SCE costs and approach.</w:t>
            </w:r>
          </w:p>
          <w:p w14:paraId="4659C7E3" w14:textId="7B18C836" w:rsidR="00B57F32" w:rsidRPr="00D15129" w:rsidRDefault="0085355C" w:rsidP="00FA7A4C">
            <w:pPr>
              <w:pStyle w:val="ListParagraph"/>
              <w:numPr>
                <w:ilvl w:val="0"/>
                <w:numId w:val="26"/>
              </w:numPr>
              <w:rPr>
                <w:rFonts w:cstheme="minorHAnsi"/>
                <w:bCs/>
                <w:szCs w:val="20"/>
              </w:rPr>
            </w:pPr>
            <w:r w:rsidRPr="00EB49E7">
              <w:t>Updated measure wattage summary table using May 30 lighting disposition and generated the calculation template.</w:t>
            </w:r>
          </w:p>
        </w:tc>
      </w:tr>
      <w:tr w:rsidR="00B57F32" w:rsidRPr="00500C4E" w14:paraId="4659C7E9" w14:textId="77777777" w:rsidTr="00434D0F">
        <w:trPr>
          <w:trHeight w:val="20"/>
        </w:trPr>
        <w:tc>
          <w:tcPr>
            <w:tcW w:w="258" w:type="pct"/>
            <w:vAlign w:val="center"/>
          </w:tcPr>
          <w:p w14:paraId="4659C7E5" w14:textId="036DC985" w:rsidR="00B57F32" w:rsidRDefault="00184386" w:rsidP="00CA1893">
            <w:pPr>
              <w:jc w:val="center"/>
              <w:rPr>
                <w:rFonts w:cstheme="minorHAnsi"/>
                <w:szCs w:val="20"/>
              </w:rPr>
            </w:pPr>
            <w:r>
              <w:rPr>
                <w:rFonts w:cstheme="minorHAnsi"/>
                <w:szCs w:val="20"/>
              </w:rPr>
              <w:t>4</w:t>
            </w:r>
          </w:p>
        </w:tc>
        <w:tc>
          <w:tcPr>
            <w:tcW w:w="627" w:type="pct"/>
            <w:vAlign w:val="center"/>
          </w:tcPr>
          <w:p w14:paraId="4659C7E6" w14:textId="09EC992B" w:rsidR="00B57F32" w:rsidRDefault="00184386" w:rsidP="00CA1893">
            <w:pPr>
              <w:jc w:val="center"/>
              <w:rPr>
                <w:rFonts w:cstheme="minorHAnsi"/>
                <w:szCs w:val="20"/>
              </w:rPr>
            </w:pPr>
            <w:r>
              <w:rPr>
                <w:rFonts w:cstheme="minorHAnsi"/>
                <w:szCs w:val="20"/>
              </w:rPr>
              <w:t>1</w:t>
            </w:r>
            <w:r w:rsidR="0085355C">
              <w:rPr>
                <w:rFonts w:cstheme="minorHAnsi"/>
                <w:szCs w:val="20"/>
              </w:rPr>
              <w:t>/</w:t>
            </w:r>
            <w:r w:rsidR="002218E2">
              <w:rPr>
                <w:rFonts w:cstheme="minorHAnsi"/>
                <w:szCs w:val="20"/>
              </w:rPr>
              <w:t>02</w:t>
            </w:r>
            <w:r w:rsidR="0085355C">
              <w:rPr>
                <w:rFonts w:cstheme="minorHAnsi"/>
                <w:szCs w:val="20"/>
              </w:rPr>
              <w:t>/201</w:t>
            </w:r>
            <w:r w:rsidR="002218E2">
              <w:rPr>
                <w:rFonts w:cstheme="minorHAnsi"/>
                <w:szCs w:val="20"/>
              </w:rPr>
              <w:t>8</w:t>
            </w:r>
          </w:p>
        </w:tc>
        <w:tc>
          <w:tcPr>
            <w:tcW w:w="794" w:type="pct"/>
            <w:vAlign w:val="center"/>
          </w:tcPr>
          <w:p w14:paraId="4659C7E7" w14:textId="19A32955" w:rsidR="00B57F32" w:rsidRDefault="0085355C" w:rsidP="00CA1893">
            <w:pPr>
              <w:rPr>
                <w:rFonts w:cstheme="minorHAnsi"/>
                <w:szCs w:val="20"/>
              </w:rPr>
            </w:pPr>
            <w:r>
              <w:rPr>
                <w:rFonts w:cstheme="minorHAnsi"/>
                <w:szCs w:val="20"/>
              </w:rPr>
              <w:t>Eduardo Reynoso/ SDG&amp;E</w:t>
            </w:r>
          </w:p>
        </w:tc>
        <w:tc>
          <w:tcPr>
            <w:tcW w:w="3321" w:type="pct"/>
          </w:tcPr>
          <w:p w14:paraId="3D5F197B" w14:textId="484CC844" w:rsidR="005F1AF8" w:rsidRPr="005F1AF8" w:rsidRDefault="005F1AF8" w:rsidP="005F1AF8">
            <w:pPr>
              <w:pStyle w:val="ListParagraph"/>
              <w:numPr>
                <w:ilvl w:val="0"/>
                <w:numId w:val="12"/>
              </w:numPr>
              <w:rPr>
                <w:rFonts w:cstheme="minorHAnsi"/>
                <w:bCs/>
                <w:szCs w:val="20"/>
              </w:rPr>
            </w:pPr>
            <w:r>
              <w:t>Workpaper revision 3 was a database error</w:t>
            </w:r>
            <w:r w:rsidR="00C3018E">
              <w:t xml:space="preserve"> and skipped to revision 4.</w:t>
            </w:r>
            <w:r w:rsidR="00482C48">
              <w:t xml:space="preserve"> </w:t>
            </w:r>
          </w:p>
          <w:p w14:paraId="52F43FBA" w14:textId="66123B14" w:rsidR="005F1AF8" w:rsidRPr="005F1AF8" w:rsidRDefault="005F1AF8" w:rsidP="005F1AF8">
            <w:pPr>
              <w:pStyle w:val="ListParagraph"/>
              <w:numPr>
                <w:ilvl w:val="0"/>
                <w:numId w:val="12"/>
              </w:numPr>
              <w:rPr>
                <w:rFonts w:cstheme="minorHAnsi"/>
                <w:bCs/>
                <w:szCs w:val="20"/>
              </w:rPr>
            </w:pPr>
            <w:r>
              <w:t xml:space="preserve">Adoption of </w:t>
            </w:r>
            <w:r w:rsidR="00EB49E7">
              <w:t xml:space="preserve">PG&amp;E’s </w:t>
            </w:r>
            <w:r>
              <w:t xml:space="preserve">PGECOLTG151 Revision 8 workpaper dated 1/1/2018. </w:t>
            </w:r>
          </w:p>
          <w:p w14:paraId="00C33307" w14:textId="32FBF1BC" w:rsidR="005F1AF8" w:rsidRPr="0077577C" w:rsidRDefault="0085355C" w:rsidP="00314785">
            <w:pPr>
              <w:pStyle w:val="ListParagraph"/>
              <w:numPr>
                <w:ilvl w:val="0"/>
                <w:numId w:val="12"/>
              </w:numPr>
              <w:rPr>
                <w:rFonts w:cstheme="minorHAnsi"/>
                <w:szCs w:val="20"/>
              </w:rPr>
            </w:pPr>
            <w:r w:rsidRPr="005F1AF8">
              <w:rPr>
                <w:rFonts w:cstheme="minorHAnsi"/>
                <w:bCs/>
                <w:szCs w:val="20"/>
              </w:rPr>
              <w:t>Updated the measures requirements to new DLC V4.2 minimum</w:t>
            </w:r>
            <w:r w:rsidR="005F1AF8" w:rsidRPr="005F1AF8">
              <w:rPr>
                <w:rFonts w:cstheme="minorHAnsi"/>
                <w:bCs/>
                <w:szCs w:val="20"/>
              </w:rPr>
              <w:t xml:space="preserve"> Standards.  </w:t>
            </w:r>
          </w:p>
          <w:p w14:paraId="47B12624" w14:textId="53990F90" w:rsidR="0077577C" w:rsidRPr="00713453" w:rsidRDefault="0077577C" w:rsidP="00713453">
            <w:pPr>
              <w:pStyle w:val="ListParagraph"/>
              <w:numPr>
                <w:ilvl w:val="0"/>
                <w:numId w:val="12"/>
              </w:numPr>
              <w:rPr>
                <w:rFonts w:cstheme="minorHAnsi"/>
                <w:szCs w:val="20"/>
              </w:rPr>
            </w:pPr>
            <w:r>
              <w:rPr>
                <w:rFonts w:cstheme="minorHAnsi"/>
                <w:bCs/>
                <w:szCs w:val="20"/>
              </w:rPr>
              <w:t>Generated new MFm building type savings impacts with the assumption that the HOU (</w:t>
            </w:r>
            <w:r w:rsidR="00790A32">
              <w:rPr>
                <w:rFonts w:cstheme="minorHAnsi"/>
                <w:bCs/>
                <w:szCs w:val="20"/>
              </w:rPr>
              <w:t xml:space="preserve">3390 </w:t>
            </w:r>
            <w:r>
              <w:rPr>
                <w:rFonts w:cstheme="minorHAnsi"/>
                <w:bCs/>
                <w:szCs w:val="20"/>
              </w:rPr>
              <w:t xml:space="preserve">hours/year) for outdoor area lighting </w:t>
            </w:r>
            <w:r w:rsidR="00790A32">
              <w:rPr>
                <w:rFonts w:cstheme="minorHAnsi"/>
                <w:bCs/>
                <w:szCs w:val="20"/>
              </w:rPr>
              <w:t xml:space="preserve">differ between Res (MFm) and </w:t>
            </w:r>
            <w:r>
              <w:rPr>
                <w:rFonts w:cstheme="minorHAnsi"/>
                <w:bCs/>
                <w:szCs w:val="20"/>
              </w:rPr>
              <w:t>Non-Res. The SDG&amp;E Implementation IDs associated with these are 464214-</w:t>
            </w:r>
            <w:r w:rsidR="00713453">
              <w:rPr>
                <w:rFonts w:cstheme="minorHAnsi"/>
                <w:bCs/>
                <w:szCs w:val="20"/>
              </w:rPr>
              <w:t xml:space="preserve">464225 and 464262-464265. </w:t>
            </w:r>
          </w:p>
          <w:p w14:paraId="4659C7E8" w14:textId="71A4D705" w:rsidR="00B57F32" w:rsidRPr="009B0D73" w:rsidRDefault="005F1AF8" w:rsidP="005F1AF8">
            <w:pPr>
              <w:pStyle w:val="ListParagraph"/>
              <w:numPr>
                <w:ilvl w:val="0"/>
                <w:numId w:val="12"/>
              </w:numPr>
              <w:rPr>
                <w:bCs/>
                <w:szCs w:val="20"/>
              </w:rPr>
            </w:pPr>
            <w:r w:rsidRPr="005F1AF8">
              <w:rPr>
                <w:rFonts w:cstheme="minorHAnsi"/>
                <w:bCs/>
                <w:szCs w:val="20"/>
              </w:rPr>
              <w:t xml:space="preserve">Created new SDG&amp;E Implementations IDs:  </w:t>
            </w:r>
            <w:r w:rsidRPr="005F1AF8">
              <w:rPr>
                <w:bCs/>
                <w:szCs w:val="20"/>
              </w:rPr>
              <w:t xml:space="preserve">464091-464136; 464171-464225; 464262-464265. </w:t>
            </w:r>
          </w:p>
        </w:tc>
      </w:tr>
      <w:tr w:rsidR="004930AE" w:rsidRPr="00500C4E" w14:paraId="453A66C2" w14:textId="77777777" w:rsidTr="00434D0F">
        <w:trPr>
          <w:trHeight w:val="20"/>
        </w:trPr>
        <w:tc>
          <w:tcPr>
            <w:tcW w:w="258" w:type="pct"/>
            <w:vAlign w:val="center"/>
          </w:tcPr>
          <w:p w14:paraId="1F4FEE91" w14:textId="7EE67F91" w:rsidR="004930AE" w:rsidRDefault="004930AE" w:rsidP="00CA1893">
            <w:pPr>
              <w:jc w:val="center"/>
              <w:rPr>
                <w:rFonts w:cstheme="minorHAnsi"/>
                <w:szCs w:val="20"/>
              </w:rPr>
            </w:pPr>
            <w:r>
              <w:rPr>
                <w:rFonts w:cstheme="minorHAnsi"/>
                <w:szCs w:val="20"/>
              </w:rPr>
              <w:t>5</w:t>
            </w:r>
          </w:p>
        </w:tc>
        <w:tc>
          <w:tcPr>
            <w:tcW w:w="627" w:type="pct"/>
            <w:vAlign w:val="center"/>
          </w:tcPr>
          <w:p w14:paraId="587FE978" w14:textId="71869FC3" w:rsidR="004930AE" w:rsidRDefault="004930AE" w:rsidP="00CA1893">
            <w:pPr>
              <w:jc w:val="center"/>
              <w:rPr>
                <w:rFonts w:cstheme="minorHAnsi"/>
                <w:szCs w:val="20"/>
              </w:rPr>
            </w:pPr>
            <w:r>
              <w:rPr>
                <w:rFonts w:cstheme="minorHAnsi"/>
                <w:szCs w:val="20"/>
              </w:rPr>
              <w:t>6/02/2018</w:t>
            </w:r>
          </w:p>
        </w:tc>
        <w:tc>
          <w:tcPr>
            <w:tcW w:w="794" w:type="pct"/>
            <w:vAlign w:val="center"/>
          </w:tcPr>
          <w:p w14:paraId="3E2C94A8" w14:textId="3985F802" w:rsidR="004930AE" w:rsidRDefault="004930AE" w:rsidP="00CA1893">
            <w:pPr>
              <w:rPr>
                <w:rFonts w:cstheme="minorHAnsi"/>
                <w:szCs w:val="20"/>
              </w:rPr>
            </w:pPr>
            <w:r>
              <w:rPr>
                <w:rFonts w:cstheme="minorHAnsi"/>
                <w:szCs w:val="20"/>
              </w:rPr>
              <w:t>Keith Valenzuela/ SDG&amp;E Contractor</w:t>
            </w:r>
          </w:p>
        </w:tc>
        <w:tc>
          <w:tcPr>
            <w:tcW w:w="3321" w:type="pct"/>
          </w:tcPr>
          <w:p w14:paraId="3E8100BC" w14:textId="3E8A463D" w:rsidR="00C83693" w:rsidRDefault="00C83693" w:rsidP="004930AE">
            <w:pPr>
              <w:pStyle w:val="ListParagraph"/>
              <w:numPr>
                <w:ilvl w:val="0"/>
                <w:numId w:val="20"/>
              </w:numPr>
            </w:pPr>
            <w:r>
              <w:t>Adopted short from workpaper format</w:t>
            </w:r>
            <w:r w:rsidR="001D406A">
              <w:t>.</w:t>
            </w:r>
          </w:p>
          <w:p w14:paraId="2B9BFC05" w14:textId="0C812665" w:rsidR="004930AE" w:rsidRDefault="004930AE" w:rsidP="004930AE">
            <w:pPr>
              <w:pStyle w:val="ListParagraph"/>
              <w:numPr>
                <w:ilvl w:val="0"/>
                <w:numId w:val="20"/>
              </w:numPr>
            </w:pPr>
            <w:r>
              <w:t xml:space="preserve">Updated based on 2018 Outdoor Lighting Disposition Update Covering </w:t>
            </w:r>
            <w:r w:rsidR="00E4164B">
              <w:t>Workpaper Resubmission in Response to a 2018 Phase 1 Disposition dated May 7</w:t>
            </w:r>
            <w:r w:rsidR="00E4164B" w:rsidRPr="00E4164B">
              <w:rPr>
                <w:vertAlign w:val="superscript"/>
              </w:rPr>
              <w:t>th</w:t>
            </w:r>
            <w:r w:rsidR="00E4164B">
              <w:t>, 2018</w:t>
            </w:r>
            <w:r w:rsidR="008E0016">
              <w:t>.</w:t>
            </w:r>
          </w:p>
          <w:p w14:paraId="6C42A49F" w14:textId="3812E821" w:rsidR="00E4164B" w:rsidRPr="00E4164B" w:rsidRDefault="00E4164B" w:rsidP="00E4164B">
            <w:pPr>
              <w:pStyle w:val="ListParagraph"/>
              <w:numPr>
                <w:ilvl w:val="0"/>
                <w:numId w:val="20"/>
              </w:numPr>
            </w:pPr>
            <w:r w:rsidRPr="00E4164B">
              <w:t xml:space="preserve">Removed </w:t>
            </w:r>
            <w:r w:rsidRPr="00E4164B">
              <w:rPr>
                <w:rFonts w:cstheme="minorHAnsi"/>
                <w:bCs/>
                <w:szCs w:val="20"/>
              </w:rPr>
              <w:t xml:space="preserve">new MFm building type savings impacts with the assumption that the HOU (3390 hours/year) for outdoor area lighting differ between Res (MFm) and Non-Res. The SDG&amp;E Implementation IDs associated with these are 464214-464225 and 464262-464265. </w:t>
            </w:r>
          </w:p>
          <w:p w14:paraId="4F4FD8BB" w14:textId="3023EBDE" w:rsidR="00E4164B" w:rsidRDefault="00E4164B" w:rsidP="00E4164B">
            <w:pPr>
              <w:pStyle w:val="ListParagraph"/>
              <w:ind w:left="360"/>
            </w:pPr>
          </w:p>
        </w:tc>
      </w:tr>
      <w:tr w:rsidR="0078477A" w:rsidRPr="00500C4E" w14:paraId="47B6808A" w14:textId="77777777" w:rsidTr="00434D0F">
        <w:trPr>
          <w:trHeight w:val="20"/>
        </w:trPr>
        <w:tc>
          <w:tcPr>
            <w:tcW w:w="258" w:type="pct"/>
            <w:vAlign w:val="center"/>
          </w:tcPr>
          <w:p w14:paraId="6D348F0D" w14:textId="3F6E04E6" w:rsidR="0078477A" w:rsidRDefault="0078477A" w:rsidP="00CA1893">
            <w:pPr>
              <w:jc w:val="center"/>
              <w:rPr>
                <w:rFonts w:cstheme="minorHAnsi"/>
                <w:szCs w:val="20"/>
              </w:rPr>
            </w:pPr>
            <w:r>
              <w:rPr>
                <w:rFonts w:cstheme="minorHAnsi"/>
                <w:szCs w:val="20"/>
              </w:rPr>
              <w:t>6</w:t>
            </w:r>
          </w:p>
        </w:tc>
        <w:tc>
          <w:tcPr>
            <w:tcW w:w="627" w:type="pct"/>
            <w:vAlign w:val="center"/>
          </w:tcPr>
          <w:p w14:paraId="1460D631" w14:textId="72660BDB" w:rsidR="0078477A" w:rsidRDefault="0078477A" w:rsidP="00CA1893">
            <w:pPr>
              <w:jc w:val="center"/>
              <w:rPr>
                <w:rFonts w:cstheme="minorHAnsi"/>
                <w:szCs w:val="20"/>
              </w:rPr>
            </w:pPr>
            <w:r>
              <w:rPr>
                <w:rFonts w:cstheme="minorHAnsi"/>
                <w:szCs w:val="20"/>
              </w:rPr>
              <w:t>6/06/2019</w:t>
            </w:r>
          </w:p>
        </w:tc>
        <w:tc>
          <w:tcPr>
            <w:tcW w:w="794" w:type="pct"/>
            <w:vAlign w:val="center"/>
          </w:tcPr>
          <w:p w14:paraId="6205E200" w14:textId="4F8D373C" w:rsidR="0078477A" w:rsidRDefault="0078477A" w:rsidP="00CA1893">
            <w:pPr>
              <w:rPr>
                <w:rFonts w:cstheme="minorHAnsi"/>
                <w:szCs w:val="20"/>
              </w:rPr>
            </w:pPr>
            <w:r>
              <w:rPr>
                <w:rFonts w:cstheme="minorHAnsi"/>
                <w:szCs w:val="20"/>
              </w:rPr>
              <w:t>Eduardo Rey</w:t>
            </w:r>
            <w:r w:rsidR="004113BE">
              <w:rPr>
                <w:rFonts w:cstheme="minorHAnsi"/>
                <w:szCs w:val="20"/>
              </w:rPr>
              <w:t>n</w:t>
            </w:r>
            <w:r>
              <w:rPr>
                <w:rFonts w:cstheme="minorHAnsi"/>
                <w:szCs w:val="20"/>
              </w:rPr>
              <w:t>oso/</w:t>
            </w:r>
            <w:r w:rsidR="001D406A">
              <w:rPr>
                <w:rFonts w:cstheme="minorHAnsi"/>
                <w:szCs w:val="20"/>
              </w:rPr>
              <w:t xml:space="preserve"> </w:t>
            </w:r>
            <w:r>
              <w:rPr>
                <w:rFonts w:cstheme="minorHAnsi"/>
                <w:szCs w:val="20"/>
              </w:rPr>
              <w:t>SDG</w:t>
            </w:r>
            <w:r w:rsidR="001D406A">
              <w:rPr>
                <w:rFonts w:cstheme="minorHAnsi"/>
                <w:szCs w:val="20"/>
              </w:rPr>
              <w:t>&amp;E</w:t>
            </w:r>
          </w:p>
        </w:tc>
        <w:tc>
          <w:tcPr>
            <w:tcW w:w="3321" w:type="pct"/>
          </w:tcPr>
          <w:p w14:paraId="372E378E" w14:textId="77777777" w:rsidR="0078477A" w:rsidRDefault="00663ED6" w:rsidP="00FA7A4C">
            <w:pPr>
              <w:pStyle w:val="ListParagraph"/>
              <w:numPr>
                <w:ilvl w:val="0"/>
                <w:numId w:val="27"/>
              </w:numPr>
            </w:pPr>
            <w:r>
              <w:t xml:space="preserve">Updated Measure Application Type </w:t>
            </w:r>
            <w:r w:rsidR="00B656FC">
              <w:t>per CPUC Resolution E-4952/E-4818</w:t>
            </w:r>
            <w:r w:rsidR="004113BE">
              <w:t xml:space="preserve">. </w:t>
            </w:r>
          </w:p>
          <w:p w14:paraId="12E9368C" w14:textId="52B42167" w:rsidR="00700842" w:rsidRDefault="004113BE" w:rsidP="00FA7A4C">
            <w:pPr>
              <w:pStyle w:val="ListParagraph"/>
              <w:numPr>
                <w:ilvl w:val="0"/>
                <w:numId w:val="27"/>
              </w:numPr>
            </w:pPr>
            <w:r>
              <w:t xml:space="preserve">Updated </w:t>
            </w:r>
            <w:r w:rsidR="003A7358">
              <w:t>m</w:t>
            </w:r>
            <w:r>
              <w:t>easures</w:t>
            </w:r>
            <w:r w:rsidR="003A7358">
              <w:t xml:space="preserve"> definitions to align with PG</w:t>
            </w:r>
            <w:r w:rsidR="00440DE1">
              <w:t>&amp;</w:t>
            </w:r>
            <w:r w:rsidR="003A7358">
              <w:t xml:space="preserve">E’s </w:t>
            </w:r>
            <w:r w:rsidR="001D0EA9">
              <w:t>workpaper revision (PGECOLTG</w:t>
            </w:r>
            <w:r w:rsidR="00C27C1C">
              <w:t>151 Revision 9)</w:t>
            </w:r>
            <w:r w:rsidR="00EA3A99">
              <w:t>, for adding TLED lamps in the baseline savings and cost</w:t>
            </w:r>
            <w:r w:rsidR="00700842">
              <w:t xml:space="preserve">. </w:t>
            </w:r>
          </w:p>
          <w:p w14:paraId="43F76272" w14:textId="63723BB1" w:rsidR="00A25C81" w:rsidRDefault="009E7DA8" w:rsidP="00FA7A4C">
            <w:pPr>
              <w:pStyle w:val="ListParagraph"/>
              <w:numPr>
                <w:ilvl w:val="0"/>
                <w:numId w:val="27"/>
              </w:numPr>
            </w:pPr>
            <w:r>
              <w:t xml:space="preserve">Removed legacy </w:t>
            </w:r>
            <w:r w:rsidR="00605D77">
              <w:t>“</w:t>
            </w:r>
            <w:r w:rsidR="00991C8E">
              <w:t>sunset</w:t>
            </w:r>
            <w:r w:rsidR="00605D77">
              <w:t>”</w:t>
            </w:r>
            <w:r w:rsidR="00991C8E">
              <w:t xml:space="preserve"> </w:t>
            </w:r>
            <w:r>
              <w:t>measures ex-ante data</w:t>
            </w:r>
            <w:r w:rsidR="00842E93">
              <w:t xml:space="preserve"> records</w:t>
            </w:r>
            <w:r w:rsidR="0097795E">
              <w:t xml:space="preserve">, to align with CPUC </w:t>
            </w:r>
            <w:r w:rsidR="00CC255F">
              <w:t xml:space="preserve">lighting </w:t>
            </w:r>
            <w:r w:rsidR="0097795E">
              <w:t>disposition</w:t>
            </w:r>
            <w:r w:rsidR="00CC255F">
              <w:t xml:space="preserve"> (dated May 13, 2019)</w:t>
            </w:r>
            <w:r w:rsidR="00DF1472">
              <w:t xml:space="preserve"> and </w:t>
            </w:r>
            <w:r w:rsidR="0097795E">
              <w:t>Resolution E-4952</w:t>
            </w:r>
            <w:r w:rsidR="00A76CAE">
              <w:t>.</w:t>
            </w:r>
          </w:p>
          <w:p w14:paraId="05E89D5E" w14:textId="650885DD" w:rsidR="00912399" w:rsidRDefault="006D35A8" w:rsidP="00FA7A4C">
            <w:pPr>
              <w:pStyle w:val="ListParagraph"/>
              <w:numPr>
                <w:ilvl w:val="0"/>
                <w:numId w:val="27"/>
              </w:numPr>
            </w:pPr>
            <w:r>
              <w:t>Adopted and c</w:t>
            </w:r>
            <w:r w:rsidR="00A25C81">
              <w:t xml:space="preserve">reated new </w:t>
            </w:r>
            <w:r w:rsidR="005B02F9">
              <w:t>measure definitions based on lumen bins</w:t>
            </w:r>
            <w:r w:rsidR="00912399">
              <w:t xml:space="preserve"> per fixture structure</w:t>
            </w:r>
            <w:r>
              <w:t>, to align with PG</w:t>
            </w:r>
            <w:r w:rsidR="002E293E">
              <w:t>&amp;</w:t>
            </w:r>
            <w:r>
              <w:t>E</w:t>
            </w:r>
            <w:r w:rsidR="009C2495">
              <w:t>’s latest workpaper revision</w:t>
            </w:r>
            <w:r w:rsidR="00912399">
              <w:t>.</w:t>
            </w:r>
          </w:p>
          <w:p w14:paraId="16D19DBF" w14:textId="58B0038A" w:rsidR="006C3E06" w:rsidRDefault="00912399" w:rsidP="00FA7A4C">
            <w:pPr>
              <w:pStyle w:val="ListParagraph"/>
              <w:numPr>
                <w:ilvl w:val="0"/>
                <w:numId w:val="27"/>
              </w:numPr>
              <w:rPr>
                <w:ins w:id="1" w:author="Author"/>
              </w:rPr>
            </w:pPr>
            <w:r>
              <w:t xml:space="preserve">Created new </w:t>
            </w:r>
            <w:r w:rsidR="004F4407">
              <w:t xml:space="preserve">SDG&amp;E </w:t>
            </w:r>
            <w:r w:rsidR="00382304">
              <w:t>Implementations that align with latest P</w:t>
            </w:r>
            <w:r w:rsidR="004F4407">
              <w:t>G&amp;E workpaper measures definitions.</w:t>
            </w:r>
            <w:bookmarkStart w:id="2" w:name="_GoBack"/>
            <w:bookmarkEnd w:id="2"/>
          </w:p>
          <w:p w14:paraId="482D96E8" w14:textId="77777777" w:rsidR="00421E1C" w:rsidRDefault="00421E1C" w:rsidP="00421E1C">
            <w:pPr>
              <w:pStyle w:val="ListParagraph"/>
              <w:ind w:left="1440"/>
              <w:rPr>
                <w:ins w:id="3" w:author="Author"/>
              </w:rPr>
              <w:pPrChange w:id="4" w:author="Author">
                <w:pPr>
                  <w:pStyle w:val="ListParagraph"/>
                  <w:ind w:left="360"/>
                </w:pPr>
              </w:pPrChange>
            </w:pPr>
            <w:ins w:id="5" w:author="Author">
              <w:r>
                <w:t xml:space="preserve">467523-467530 (Delivery Type = </w:t>
              </w:r>
              <w:proofErr w:type="spellStart"/>
              <w:r>
                <w:t>DnDeemed</w:t>
              </w:r>
              <w:proofErr w:type="spellEnd"/>
              <w:r>
                <w:t>)</w:t>
              </w:r>
            </w:ins>
          </w:p>
          <w:p w14:paraId="18031BD3" w14:textId="77777777" w:rsidR="00421E1C" w:rsidRDefault="00421E1C" w:rsidP="00421E1C">
            <w:pPr>
              <w:pStyle w:val="ListParagraph"/>
              <w:ind w:left="1440"/>
              <w:rPr>
                <w:ins w:id="6" w:author="Author"/>
              </w:rPr>
              <w:pPrChange w:id="7" w:author="Author">
                <w:pPr>
                  <w:pStyle w:val="ListParagraph"/>
                  <w:ind w:left="360"/>
                </w:pPr>
              </w:pPrChange>
            </w:pPr>
            <w:ins w:id="8" w:author="Author">
              <w:r>
                <w:t xml:space="preserve">467531-467538 (Delivery Type = </w:t>
              </w:r>
              <w:proofErr w:type="spellStart"/>
              <w:r>
                <w:t>DnDeemDI</w:t>
              </w:r>
              <w:proofErr w:type="spellEnd"/>
              <w:r>
                <w:t>)</w:t>
              </w:r>
            </w:ins>
          </w:p>
          <w:p w14:paraId="7384AEDB" w14:textId="4A4F2373" w:rsidR="00421E1C" w:rsidRDefault="00421E1C" w:rsidP="00421E1C">
            <w:pPr>
              <w:pStyle w:val="ListParagraph"/>
              <w:ind w:left="1440"/>
              <w:pPrChange w:id="9" w:author="Author">
                <w:pPr>
                  <w:pStyle w:val="ListParagraph"/>
                  <w:numPr>
                    <w:numId w:val="27"/>
                  </w:numPr>
                  <w:ind w:left="360" w:hanging="360"/>
                </w:pPr>
              </w:pPrChange>
            </w:pPr>
            <w:ins w:id="10" w:author="Author">
              <w:r>
                <w:t xml:space="preserve">467539-467546 (Delivery Type = </w:t>
              </w:r>
              <w:proofErr w:type="spellStart"/>
              <w:r>
                <w:t>UpDeemed</w:t>
              </w:r>
              <w:proofErr w:type="spellEnd"/>
              <w:r>
                <w:t>)</w:t>
              </w:r>
            </w:ins>
          </w:p>
          <w:p w14:paraId="16BC0FCA" w14:textId="52E5EAF7" w:rsidR="004113BE" w:rsidRPr="001D406A" w:rsidRDefault="006C3E06" w:rsidP="00FA7A4C">
            <w:pPr>
              <w:pStyle w:val="ListParagraph"/>
              <w:numPr>
                <w:ilvl w:val="0"/>
                <w:numId w:val="27"/>
              </w:numPr>
            </w:pPr>
            <w:r>
              <w:t xml:space="preserve">SDG&amp;E workpaper and ex-ante </w:t>
            </w:r>
            <w:r w:rsidR="00A725DC">
              <w:t xml:space="preserve">data submission have a start date of 8/1/2019 and expiry date of 12/31/2019, </w:t>
            </w:r>
            <w:r w:rsidR="001A1F59">
              <w:t xml:space="preserve">to align with CPUC lighting disposition. </w:t>
            </w:r>
            <w:r w:rsidR="004F4407">
              <w:t xml:space="preserve"> </w:t>
            </w:r>
            <w:r w:rsidR="00912399">
              <w:t xml:space="preserve"> </w:t>
            </w:r>
            <w:r w:rsidR="00A76CAE">
              <w:t xml:space="preserve"> </w:t>
            </w:r>
            <w:r w:rsidR="00842E93">
              <w:t xml:space="preserve"> </w:t>
            </w:r>
            <w:r w:rsidR="004113BE">
              <w:t xml:space="preserve">  </w:t>
            </w:r>
          </w:p>
        </w:tc>
      </w:tr>
    </w:tbl>
    <w:p w14:paraId="032C3F84" w14:textId="77777777" w:rsidR="0078477A" w:rsidRDefault="0078477A" w:rsidP="00DB71F1">
      <w:pPr>
        <w:pStyle w:val="Heading2"/>
      </w:pPr>
    </w:p>
    <w:p w14:paraId="7149F52F" w14:textId="77777777" w:rsidR="0078477A" w:rsidRDefault="0078477A" w:rsidP="00DB71F1">
      <w:pPr>
        <w:pStyle w:val="Heading2"/>
      </w:pPr>
    </w:p>
    <w:p w14:paraId="423EB99D" w14:textId="77777777" w:rsidR="0078477A" w:rsidRDefault="0078477A" w:rsidP="00DB71F1">
      <w:pPr>
        <w:pStyle w:val="Heading2"/>
      </w:pPr>
    </w:p>
    <w:p w14:paraId="35123437" w14:textId="77777777" w:rsidR="0078477A" w:rsidRDefault="0078477A" w:rsidP="00DB71F1">
      <w:pPr>
        <w:pStyle w:val="Heading2"/>
      </w:pPr>
    </w:p>
    <w:p w14:paraId="4659C7F1" w14:textId="7B638C81" w:rsidR="00DB71F1" w:rsidRDefault="00DB71F1" w:rsidP="00DB71F1">
      <w:pPr>
        <w:pStyle w:val="Heading2"/>
      </w:pPr>
      <w:r>
        <w:t>Measure Summary</w:t>
      </w:r>
      <w:r w:rsidRPr="0025216C">
        <w:t xml:space="preserve"> </w:t>
      </w:r>
    </w:p>
    <w:p w14:paraId="4659C7F2" w14:textId="77777777" w:rsidR="00DB71F1" w:rsidRDefault="00DB71F1" w:rsidP="00DB71F1">
      <w:pPr>
        <w:pStyle w:val="Caption"/>
        <w:keepNext/>
        <w:jc w:val="center"/>
      </w:pPr>
      <w:r>
        <w:t xml:space="preserve">Table </w:t>
      </w:r>
      <w:r w:rsidR="00C52CDE">
        <w:rPr>
          <w:noProof/>
        </w:rPr>
        <w:fldChar w:fldCharType="begin"/>
      </w:r>
      <w:r w:rsidR="00C52CDE">
        <w:rPr>
          <w:noProof/>
        </w:rPr>
        <w:instrText xml:space="preserve"> SEQ Table \* ARABIC </w:instrText>
      </w:r>
      <w:r w:rsidR="00C52CDE">
        <w:rPr>
          <w:noProof/>
        </w:rPr>
        <w:fldChar w:fldCharType="separate"/>
      </w:r>
      <w:r>
        <w:rPr>
          <w:noProof/>
        </w:rPr>
        <w:t>1</w:t>
      </w:r>
      <w:r w:rsidR="00C52CDE">
        <w:rPr>
          <w:noProof/>
        </w:rPr>
        <w:fldChar w:fldCharType="end"/>
      </w:r>
      <w:r>
        <w:t>: Measure Summary Table</w:t>
      </w:r>
    </w:p>
    <w:tbl>
      <w:tblPr>
        <w:tblStyle w:val="TableGrid"/>
        <w:tblW w:w="10890" w:type="dxa"/>
        <w:tblInd w:w="-725" w:type="dxa"/>
        <w:tblLook w:val="04A0" w:firstRow="1" w:lastRow="0" w:firstColumn="1" w:lastColumn="0" w:noHBand="0" w:noVBand="1"/>
      </w:tblPr>
      <w:tblGrid>
        <w:gridCol w:w="1449"/>
        <w:gridCol w:w="9441"/>
      </w:tblGrid>
      <w:tr w:rsidR="00DB71F1" w14:paraId="4659C7F5" w14:textId="77777777" w:rsidTr="001C47C1">
        <w:trPr>
          <w:cantSplit/>
          <w:tblHeader/>
        </w:trPr>
        <w:tc>
          <w:tcPr>
            <w:tcW w:w="1449" w:type="dxa"/>
          </w:tcPr>
          <w:p w14:paraId="4659C7F3" w14:textId="77777777" w:rsidR="00DB71F1" w:rsidRPr="00D86243" w:rsidRDefault="00DB71F1" w:rsidP="00CA1893">
            <w:pPr>
              <w:jc w:val="center"/>
              <w:rPr>
                <w:b/>
              </w:rPr>
            </w:pPr>
            <w:r w:rsidRPr="00D86243">
              <w:rPr>
                <w:b/>
              </w:rPr>
              <w:t>Section</w:t>
            </w:r>
          </w:p>
        </w:tc>
        <w:tc>
          <w:tcPr>
            <w:tcW w:w="9441" w:type="dxa"/>
          </w:tcPr>
          <w:p w14:paraId="4659C7F4" w14:textId="77777777" w:rsidR="00DB71F1" w:rsidRPr="00D86243" w:rsidRDefault="00DB71F1" w:rsidP="00CA1893">
            <w:pPr>
              <w:jc w:val="center"/>
              <w:rPr>
                <w:b/>
              </w:rPr>
            </w:pPr>
            <w:r w:rsidRPr="00D86243">
              <w:rPr>
                <w:b/>
              </w:rPr>
              <w:t>Value</w:t>
            </w:r>
          </w:p>
        </w:tc>
      </w:tr>
      <w:tr w:rsidR="00DB71F1" w14:paraId="4659C7F8" w14:textId="77777777" w:rsidTr="001C47C1">
        <w:trPr>
          <w:cantSplit/>
        </w:trPr>
        <w:tc>
          <w:tcPr>
            <w:tcW w:w="1449" w:type="dxa"/>
            <w:vAlign w:val="center"/>
          </w:tcPr>
          <w:p w14:paraId="4659C7F6" w14:textId="77777777" w:rsidR="00DB71F1" w:rsidRPr="001D77F7" w:rsidRDefault="00DB71F1" w:rsidP="00CA1893">
            <w:pPr>
              <w:rPr>
                <w:b/>
              </w:rPr>
            </w:pPr>
            <w:r>
              <w:rPr>
                <w:b/>
              </w:rPr>
              <w:t>Summary &amp; Purpose</w:t>
            </w:r>
          </w:p>
        </w:tc>
        <w:tc>
          <w:tcPr>
            <w:tcW w:w="9441" w:type="dxa"/>
          </w:tcPr>
          <w:p w14:paraId="4659C7F7" w14:textId="03C3D69B" w:rsidR="00DB71F1" w:rsidRPr="00036409" w:rsidRDefault="00DB71F1">
            <w:pPr>
              <w:rPr>
                <w:rFonts w:cstheme="minorHAnsi"/>
                <w:sz w:val="20"/>
                <w:szCs w:val="20"/>
              </w:rPr>
            </w:pPr>
            <w:r w:rsidRPr="00036409">
              <w:rPr>
                <w:rFonts w:cstheme="minorHAnsi"/>
                <w:sz w:val="20"/>
                <w:szCs w:val="20"/>
              </w:rPr>
              <w:t xml:space="preserve">This short form workpaper documents </w:t>
            </w:r>
            <w:r w:rsidR="005F1AF8">
              <w:rPr>
                <w:rFonts w:cstheme="minorHAnsi"/>
                <w:sz w:val="20"/>
                <w:szCs w:val="20"/>
              </w:rPr>
              <w:t>adoption of the PG</w:t>
            </w:r>
            <w:r w:rsidR="00EE2A8D">
              <w:rPr>
                <w:rFonts w:cstheme="minorHAnsi"/>
                <w:sz w:val="20"/>
                <w:szCs w:val="20"/>
              </w:rPr>
              <w:t>&amp;</w:t>
            </w:r>
            <w:r w:rsidR="005F1AF8">
              <w:rPr>
                <w:rFonts w:cstheme="minorHAnsi"/>
                <w:sz w:val="20"/>
                <w:szCs w:val="20"/>
              </w:rPr>
              <w:t xml:space="preserve">E </w:t>
            </w:r>
            <w:r w:rsidR="00E067F1">
              <w:rPr>
                <w:rFonts w:cstheme="minorHAnsi"/>
                <w:sz w:val="20"/>
                <w:szCs w:val="20"/>
              </w:rPr>
              <w:t xml:space="preserve">LED </w:t>
            </w:r>
            <w:r w:rsidR="005F1AF8">
              <w:rPr>
                <w:rFonts w:cstheme="minorHAnsi"/>
                <w:sz w:val="20"/>
                <w:szCs w:val="20"/>
              </w:rPr>
              <w:t xml:space="preserve">Outdoor </w:t>
            </w:r>
            <w:r w:rsidR="00212609">
              <w:rPr>
                <w:rFonts w:cstheme="minorHAnsi"/>
                <w:sz w:val="20"/>
                <w:szCs w:val="20"/>
              </w:rPr>
              <w:t>Parking Garage l</w:t>
            </w:r>
            <w:r w:rsidR="005F1AF8">
              <w:rPr>
                <w:rFonts w:cstheme="minorHAnsi"/>
                <w:sz w:val="20"/>
                <w:szCs w:val="20"/>
              </w:rPr>
              <w:t>ighting workpaper (PGECOLTG151 Rev0</w:t>
            </w:r>
            <w:r w:rsidR="00212609">
              <w:rPr>
                <w:rFonts w:cstheme="minorHAnsi"/>
                <w:sz w:val="20"/>
                <w:szCs w:val="20"/>
              </w:rPr>
              <w:t>9</w:t>
            </w:r>
            <w:r w:rsidR="005F1AF8">
              <w:rPr>
                <w:rFonts w:cstheme="minorHAnsi"/>
                <w:sz w:val="20"/>
                <w:szCs w:val="20"/>
              </w:rPr>
              <w:t xml:space="preserve">) </w:t>
            </w:r>
            <w:r w:rsidR="00E4164B" w:rsidRPr="00F77B7B">
              <w:rPr>
                <w:sz w:val="20"/>
                <w:szCs w:val="20"/>
              </w:rPr>
              <w:t>based on 201</w:t>
            </w:r>
            <w:r w:rsidR="00212609" w:rsidRPr="00F77B7B">
              <w:rPr>
                <w:sz w:val="20"/>
                <w:szCs w:val="20"/>
              </w:rPr>
              <w:t>9</w:t>
            </w:r>
            <w:r w:rsidR="00E4164B" w:rsidRPr="00F77B7B">
              <w:rPr>
                <w:sz w:val="20"/>
                <w:szCs w:val="20"/>
              </w:rPr>
              <w:t xml:space="preserve"> Outdoor Lighting Disposition</w:t>
            </w:r>
            <w:r w:rsidR="00E874AD" w:rsidRPr="00F77B7B">
              <w:rPr>
                <w:sz w:val="20"/>
                <w:szCs w:val="20"/>
              </w:rPr>
              <w:t xml:space="preserve"> titled “Disposition Approving Pacific Gas &amp; Electric’s </w:t>
            </w:r>
            <w:r w:rsidR="00FE3B3A" w:rsidRPr="00F77B7B">
              <w:rPr>
                <w:sz w:val="20"/>
                <w:szCs w:val="20"/>
              </w:rPr>
              <w:t xml:space="preserve">Commercial LED </w:t>
            </w:r>
            <w:r w:rsidR="002830C0" w:rsidRPr="00F77B7B">
              <w:rPr>
                <w:sz w:val="20"/>
                <w:szCs w:val="20"/>
              </w:rPr>
              <w:t>Parking Garage Workpaper</w:t>
            </w:r>
            <w:r w:rsidR="00A914A3" w:rsidRPr="00F77B7B">
              <w:rPr>
                <w:sz w:val="20"/>
                <w:szCs w:val="20"/>
              </w:rPr>
              <w:t xml:space="preserve">, PGECOLTG151 Rev 9” </w:t>
            </w:r>
            <w:r w:rsidR="00E4164B" w:rsidRPr="00F77B7B">
              <w:rPr>
                <w:sz w:val="20"/>
                <w:szCs w:val="20"/>
              </w:rPr>
              <w:t xml:space="preserve">dated May </w:t>
            </w:r>
            <w:r w:rsidR="00A914A3" w:rsidRPr="00F77B7B">
              <w:rPr>
                <w:sz w:val="20"/>
                <w:szCs w:val="20"/>
              </w:rPr>
              <w:t>13</w:t>
            </w:r>
            <w:r w:rsidR="00E4164B" w:rsidRPr="00F77B7B">
              <w:rPr>
                <w:sz w:val="20"/>
                <w:szCs w:val="20"/>
              </w:rPr>
              <w:t>, 201</w:t>
            </w:r>
            <w:r w:rsidR="00A914A3" w:rsidRPr="00F77B7B">
              <w:rPr>
                <w:sz w:val="20"/>
                <w:szCs w:val="20"/>
              </w:rPr>
              <w:t>9</w:t>
            </w:r>
            <w:r w:rsidR="005C50A4" w:rsidRPr="00F77B7B">
              <w:rPr>
                <w:sz w:val="20"/>
                <w:szCs w:val="20"/>
              </w:rPr>
              <w:t xml:space="preserve">, </w:t>
            </w:r>
            <w:r w:rsidR="00EE2A8D" w:rsidRPr="00F77B7B">
              <w:rPr>
                <w:sz w:val="20"/>
                <w:szCs w:val="20"/>
              </w:rPr>
              <w:t>released by the CPUC Energy Division.</w:t>
            </w:r>
          </w:p>
        </w:tc>
      </w:tr>
      <w:tr w:rsidR="00DB71F1" w14:paraId="4659C7FB" w14:textId="77777777" w:rsidTr="001C47C1">
        <w:trPr>
          <w:cantSplit/>
        </w:trPr>
        <w:tc>
          <w:tcPr>
            <w:tcW w:w="1449" w:type="dxa"/>
            <w:vAlign w:val="center"/>
          </w:tcPr>
          <w:p w14:paraId="4659C7F9" w14:textId="77777777" w:rsidR="00DB71F1" w:rsidRPr="001D77F7" w:rsidRDefault="00DB71F1" w:rsidP="00CA1893">
            <w:pPr>
              <w:rPr>
                <w:b/>
              </w:rPr>
            </w:pPr>
            <w:r w:rsidRPr="001D77F7">
              <w:rPr>
                <w:b/>
              </w:rPr>
              <w:lastRenderedPageBreak/>
              <w:t>1.1 Measure &amp; Baseline Data</w:t>
            </w:r>
          </w:p>
        </w:tc>
        <w:tc>
          <w:tcPr>
            <w:tcW w:w="9441" w:type="dxa"/>
          </w:tcPr>
          <w:p w14:paraId="2887B4DA" w14:textId="67D0BA68" w:rsidR="00BE730F" w:rsidRPr="00036409" w:rsidRDefault="00BE730F" w:rsidP="001D57D7">
            <w:pPr>
              <w:rPr>
                <w:rFonts w:cstheme="minorHAnsi"/>
                <w:sz w:val="20"/>
                <w:szCs w:val="20"/>
              </w:rPr>
            </w:pPr>
            <w:r w:rsidRPr="00036409">
              <w:rPr>
                <w:rFonts w:cstheme="minorHAnsi"/>
                <w:sz w:val="20"/>
                <w:szCs w:val="20"/>
              </w:rPr>
              <w:t xml:space="preserve">Adopted from </w:t>
            </w:r>
            <w:r w:rsidR="00482C48">
              <w:rPr>
                <w:rFonts w:cstheme="minorHAnsi"/>
                <w:sz w:val="20"/>
                <w:szCs w:val="20"/>
              </w:rPr>
              <w:t>PG</w:t>
            </w:r>
            <w:r w:rsidR="000822BC">
              <w:rPr>
                <w:rFonts w:cstheme="minorHAnsi"/>
                <w:sz w:val="20"/>
                <w:szCs w:val="20"/>
              </w:rPr>
              <w:t>&amp;</w:t>
            </w:r>
            <w:r w:rsidR="00482C48">
              <w:rPr>
                <w:rFonts w:cstheme="minorHAnsi"/>
                <w:sz w:val="20"/>
                <w:szCs w:val="20"/>
              </w:rPr>
              <w:t xml:space="preserve">E workpaper PGECOLTG151 Revision </w:t>
            </w:r>
            <w:r w:rsidR="005C50A4">
              <w:rPr>
                <w:rFonts w:cstheme="minorHAnsi"/>
                <w:sz w:val="20"/>
                <w:szCs w:val="20"/>
              </w:rPr>
              <w:t>9</w:t>
            </w:r>
            <w:r w:rsidR="00482C48">
              <w:rPr>
                <w:rFonts w:cstheme="minorHAnsi"/>
                <w:sz w:val="20"/>
                <w:szCs w:val="20"/>
              </w:rPr>
              <w:t xml:space="preserve">. </w:t>
            </w:r>
          </w:p>
          <w:p w14:paraId="220D9BE7" w14:textId="4531775A" w:rsidR="00BE730F" w:rsidRPr="00036409" w:rsidRDefault="00BE730F" w:rsidP="001D57D7">
            <w:pPr>
              <w:rPr>
                <w:rFonts w:cstheme="minorHAnsi"/>
                <w:sz w:val="20"/>
                <w:szCs w:val="20"/>
              </w:rPr>
            </w:pPr>
          </w:p>
          <w:tbl>
            <w:tblPr>
              <w:tblStyle w:val="TableGrid"/>
              <w:tblW w:w="0" w:type="auto"/>
              <w:tblLook w:val="04A0" w:firstRow="1" w:lastRow="0" w:firstColumn="1" w:lastColumn="0" w:noHBand="0" w:noVBand="1"/>
            </w:tblPr>
            <w:tblGrid>
              <w:gridCol w:w="1764"/>
              <w:gridCol w:w="1912"/>
              <w:gridCol w:w="5394"/>
            </w:tblGrid>
            <w:tr w:rsidR="006D4B3F" w:rsidRPr="00036409" w14:paraId="0F4BDA07" w14:textId="77777777" w:rsidTr="00FA7A4C">
              <w:tc>
                <w:tcPr>
                  <w:tcW w:w="1764" w:type="dxa"/>
                  <w:vAlign w:val="center"/>
                </w:tcPr>
                <w:p w14:paraId="122F3686" w14:textId="77777777" w:rsidR="006D4B3F" w:rsidRDefault="006D4B3F" w:rsidP="001D57D7">
                  <w:pPr>
                    <w:rPr>
                      <w:rFonts w:cstheme="minorHAnsi"/>
                      <w:sz w:val="20"/>
                      <w:szCs w:val="20"/>
                    </w:rPr>
                  </w:pPr>
                  <w:bookmarkStart w:id="11" w:name="_Hlk501435286"/>
                  <w:r>
                    <w:rPr>
                      <w:rFonts w:cstheme="minorHAnsi"/>
                      <w:sz w:val="20"/>
                      <w:szCs w:val="20"/>
                    </w:rPr>
                    <w:t xml:space="preserve">SDG&amp;E </w:t>
                  </w:r>
                </w:p>
                <w:p w14:paraId="4131F535" w14:textId="4CFBCB18" w:rsidR="006D4B3F" w:rsidRDefault="006D4B3F" w:rsidP="001D57D7">
                  <w:pPr>
                    <w:rPr>
                      <w:rFonts w:cstheme="minorHAnsi"/>
                      <w:sz w:val="20"/>
                      <w:szCs w:val="20"/>
                    </w:rPr>
                  </w:pPr>
                  <w:r>
                    <w:rPr>
                      <w:rFonts w:cstheme="minorHAnsi"/>
                      <w:sz w:val="20"/>
                      <w:szCs w:val="20"/>
                    </w:rPr>
                    <w:t>Implementation ID</w:t>
                  </w:r>
                </w:p>
                <w:p w14:paraId="56B934FC" w14:textId="1BD28E6F" w:rsidR="006D4B3F" w:rsidRPr="00036409" w:rsidRDefault="006D4B3F" w:rsidP="001D57D7">
                  <w:pPr>
                    <w:rPr>
                      <w:rFonts w:cstheme="minorHAnsi"/>
                      <w:sz w:val="20"/>
                      <w:szCs w:val="20"/>
                    </w:rPr>
                  </w:pPr>
                  <w:r>
                    <w:rPr>
                      <w:rFonts w:cstheme="minorHAnsi"/>
                      <w:sz w:val="20"/>
                      <w:szCs w:val="20"/>
                    </w:rPr>
                    <w:t>(Delivery/Sector)</w:t>
                  </w:r>
                </w:p>
              </w:tc>
              <w:tc>
                <w:tcPr>
                  <w:tcW w:w="1890" w:type="dxa"/>
                  <w:tcBorders>
                    <w:bottom w:val="single" w:sz="4" w:space="0" w:color="auto"/>
                  </w:tcBorders>
                  <w:vAlign w:val="center"/>
                </w:tcPr>
                <w:p w14:paraId="72A8A794" w14:textId="77777777" w:rsidR="006D4B3F" w:rsidRDefault="006D4B3F" w:rsidP="001D57D7">
                  <w:pPr>
                    <w:rPr>
                      <w:rFonts w:cstheme="minorHAnsi"/>
                      <w:sz w:val="20"/>
                      <w:szCs w:val="20"/>
                    </w:rPr>
                  </w:pPr>
                  <w:r>
                    <w:rPr>
                      <w:rFonts w:cstheme="minorHAnsi"/>
                      <w:sz w:val="20"/>
                      <w:szCs w:val="20"/>
                    </w:rPr>
                    <w:t>SDG&amp;E Measure ID</w:t>
                  </w:r>
                </w:p>
                <w:p w14:paraId="50E72FAF" w14:textId="3664D44A" w:rsidR="006D4B3F" w:rsidRPr="00036409" w:rsidRDefault="006D4B3F" w:rsidP="001D57D7">
                  <w:pPr>
                    <w:rPr>
                      <w:rFonts w:cstheme="minorHAnsi"/>
                      <w:sz w:val="20"/>
                      <w:szCs w:val="20"/>
                    </w:rPr>
                  </w:pPr>
                  <w:r>
                    <w:rPr>
                      <w:rFonts w:cstheme="minorHAnsi"/>
                      <w:sz w:val="20"/>
                      <w:szCs w:val="20"/>
                    </w:rPr>
                    <w:t>(WPSDGENRLG0181-Rev06-Msr-XXX)</w:t>
                  </w:r>
                </w:p>
              </w:tc>
              <w:tc>
                <w:tcPr>
                  <w:tcW w:w="5394" w:type="dxa"/>
                  <w:tcBorders>
                    <w:bottom w:val="single" w:sz="4" w:space="0" w:color="auto"/>
                  </w:tcBorders>
                  <w:vAlign w:val="center"/>
                </w:tcPr>
                <w:p w14:paraId="1A32806A" w14:textId="07C5F8D1" w:rsidR="006D4B3F" w:rsidRPr="00036409" w:rsidRDefault="006D4B3F" w:rsidP="001D57D7">
                  <w:pPr>
                    <w:rPr>
                      <w:rFonts w:cstheme="minorHAnsi"/>
                      <w:sz w:val="20"/>
                      <w:szCs w:val="20"/>
                    </w:rPr>
                  </w:pPr>
                  <w:r w:rsidRPr="00036409">
                    <w:rPr>
                      <w:rFonts w:cstheme="minorHAnsi"/>
                      <w:sz w:val="20"/>
                      <w:szCs w:val="20"/>
                    </w:rPr>
                    <w:t>Measure Description</w:t>
                  </w:r>
                  <w:r>
                    <w:rPr>
                      <w:rFonts w:cstheme="minorHAnsi"/>
                      <w:sz w:val="20"/>
                      <w:szCs w:val="20"/>
                    </w:rPr>
                    <w:t xml:space="preserve"> </w:t>
                  </w:r>
                </w:p>
              </w:tc>
            </w:tr>
            <w:tr w:rsidR="006D4B3F" w:rsidRPr="00036409" w14:paraId="61F52E59" w14:textId="77777777" w:rsidTr="006D4B3F">
              <w:tc>
                <w:tcPr>
                  <w:tcW w:w="1764" w:type="dxa"/>
                  <w:vMerge w:val="restart"/>
                </w:tcPr>
                <w:p w14:paraId="3029E33A" w14:textId="77777777" w:rsidR="006D4B3F" w:rsidRDefault="006D4B3F" w:rsidP="004C6FB2">
                  <w:pPr>
                    <w:rPr>
                      <w:sz w:val="20"/>
                      <w:szCs w:val="20"/>
                    </w:rPr>
                  </w:pPr>
                  <w:bookmarkStart w:id="12" w:name="_Hlk501459482"/>
                </w:p>
                <w:p w14:paraId="3E9A3D96" w14:textId="77777777" w:rsidR="006D4B3F" w:rsidRDefault="006D4B3F" w:rsidP="004C6FB2">
                  <w:pPr>
                    <w:rPr>
                      <w:sz w:val="20"/>
                      <w:szCs w:val="20"/>
                    </w:rPr>
                  </w:pPr>
                </w:p>
                <w:p w14:paraId="3BDAF676" w14:textId="77777777" w:rsidR="006D4B3F" w:rsidRDefault="006D4B3F" w:rsidP="004C6FB2">
                  <w:pPr>
                    <w:rPr>
                      <w:sz w:val="20"/>
                      <w:szCs w:val="20"/>
                    </w:rPr>
                  </w:pPr>
                </w:p>
                <w:p w14:paraId="6EBAA47F" w14:textId="3E396B6C" w:rsidR="006D4B3F" w:rsidRPr="0015224C" w:rsidRDefault="006D4B3F" w:rsidP="004C6FB2">
                  <w:pPr>
                    <w:rPr>
                      <w:rFonts w:cstheme="minorHAnsi"/>
                      <w:sz w:val="20"/>
                      <w:szCs w:val="20"/>
                    </w:rPr>
                  </w:pPr>
                  <w:r w:rsidRPr="0015224C">
                    <w:rPr>
                      <w:sz w:val="20"/>
                      <w:szCs w:val="20"/>
                    </w:rPr>
                    <w:t>467523-467530</w:t>
                  </w:r>
                </w:p>
                <w:p w14:paraId="212A8F75" w14:textId="5988E6DA" w:rsidR="006D4B3F" w:rsidRPr="003E0EFC" w:rsidRDefault="006D4B3F" w:rsidP="004C6FB2">
                  <w:pPr>
                    <w:rPr>
                      <w:rFonts w:cstheme="minorHAnsi"/>
                      <w:sz w:val="20"/>
                      <w:szCs w:val="20"/>
                    </w:rPr>
                  </w:pPr>
                  <w:r>
                    <w:rPr>
                      <w:rFonts w:cstheme="minorHAnsi"/>
                      <w:sz w:val="20"/>
                      <w:szCs w:val="20"/>
                    </w:rPr>
                    <w:t>(DnDeemed/ NonRes)</w:t>
                  </w:r>
                </w:p>
                <w:p w14:paraId="33E583D0" w14:textId="677927B7" w:rsidR="006D4B3F" w:rsidRDefault="006D4B3F" w:rsidP="004C6FB2">
                  <w:pPr>
                    <w:rPr>
                      <w:rFonts w:cstheme="minorHAnsi"/>
                      <w:sz w:val="20"/>
                      <w:szCs w:val="20"/>
                    </w:rPr>
                  </w:pPr>
                </w:p>
                <w:p w14:paraId="419B5F46" w14:textId="1D0A2F85" w:rsidR="006D4B3F" w:rsidRPr="00F427A9" w:rsidRDefault="006D4B3F" w:rsidP="004C6FB2">
                  <w:pPr>
                    <w:rPr>
                      <w:rFonts w:cstheme="minorHAnsi"/>
                      <w:sz w:val="20"/>
                      <w:szCs w:val="20"/>
                    </w:rPr>
                  </w:pPr>
                  <w:r w:rsidRPr="00F427A9">
                    <w:rPr>
                      <w:sz w:val="20"/>
                      <w:szCs w:val="20"/>
                    </w:rPr>
                    <w:t>467531-467538</w:t>
                  </w:r>
                </w:p>
                <w:p w14:paraId="1885A147" w14:textId="77777777" w:rsidR="006D4B3F" w:rsidRDefault="006D4B3F" w:rsidP="004C6FB2">
                  <w:pPr>
                    <w:rPr>
                      <w:rFonts w:cstheme="minorHAnsi"/>
                      <w:sz w:val="20"/>
                      <w:szCs w:val="20"/>
                    </w:rPr>
                  </w:pPr>
                  <w:r>
                    <w:rPr>
                      <w:rFonts w:cstheme="minorHAnsi"/>
                      <w:sz w:val="20"/>
                      <w:szCs w:val="20"/>
                    </w:rPr>
                    <w:t>(DnDeemDI/</w:t>
                  </w:r>
                </w:p>
                <w:p w14:paraId="2F260047" w14:textId="27CDAD7F" w:rsidR="006D4B3F" w:rsidRPr="003E0EFC" w:rsidRDefault="006D4B3F" w:rsidP="004C6FB2">
                  <w:pPr>
                    <w:rPr>
                      <w:rFonts w:cstheme="minorHAnsi"/>
                      <w:sz w:val="20"/>
                      <w:szCs w:val="20"/>
                    </w:rPr>
                  </w:pPr>
                  <w:r>
                    <w:rPr>
                      <w:rFonts w:cstheme="minorHAnsi"/>
                      <w:sz w:val="20"/>
                      <w:szCs w:val="20"/>
                    </w:rPr>
                    <w:t>NonRes)</w:t>
                  </w:r>
                </w:p>
                <w:p w14:paraId="7260ABF3" w14:textId="14A2C99A" w:rsidR="006D4B3F" w:rsidRDefault="006D4B3F" w:rsidP="004C6FB2">
                  <w:pPr>
                    <w:rPr>
                      <w:rFonts w:cstheme="minorHAnsi"/>
                      <w:sz w:val="20"/>
                      <w:szCs w:val="20"/>
                    </w:rPr>
                  </w:pPr>
                </w:p>
                <w:p w14:paraId="441CC680" w14:textId="0BD59012" w:rsidR="006D4B3F" w:rsidRPr="003E0EFC" w:rsidRDefault="006D4B3F" w:rsidP="004C6FB2">
                  <w:pPr>
                    <w:rPr>
                      <w:rFonts w:cstheme="minorHAnsi"/>
                      <w:sz w:val="20"/>
                      <w:szCs w:val="20"/>
                    </w:rPr>
                  </w:pPr>
                  <w:r w:rsidRPr="00742825">
                    <w:rPr>
                      <w:rFonts w:cstheme="minorHAnsi"/>
                      <w:sz w:val="20"/>
                      <w:szCs w:val="20"/>
                    </w:rPr>
                    <w:t>467539-467546</w:t>
                  </w:r>
                </w:p>
                <w:p w14:paraId="0AE52AAC" w14:textId="77777777" w:rsidR="006D4B3F" w:rsidRDefault="006D4B3F" w:rsidP="00F427A9">
                  <w:pPr>
                    <w:rPr>
                      <w:rFonts w:cstheme="minorHAnsi"/>
                      <w:sz w:val="20"/>
                      <w:szCs w:val="20"/>
                    </w:rPr>
                  </w:pPr>
                  <w:r>
                    <w:rPr>
                      <w:rFonts w:cstheme="minorHAnsi"/>
                      <w:sz w:val="20"/>
                      <w:szCs w:val="20"/>
                    </w:rPr>
                    <w:t>(UpDeemed/ NonRes)</w:t>
                  </w:r>
                </w:p>
                <w:p w14:paraId="79070DF3" w14:textId="51B7B273" w:rsidR="006D4B3F" w:rsidRPr="00E4164B" w:rsidRDefault="006D4B3F" w:rsidP="004C6FB2">
                  <w:pPr>
                    <w:rPr>
                      <w:rFonts w:cstheme="minorHAnsi"/>
                      <w:sz w:val="20"/>
                      <w:szCs w:val="20"/>
                    </w:rPr>
                  </w:pPr>
                </w:p>
              </w:tc>
              <w:tc>
                <w:tcPr>
                  <w:tcW w:w="1890" w:type="dxa"/>
                  <w:tcBorders>
                    <w:top w:val="single" w:sz="4" w:space="0" w:color="auto"/>
                    <w:left w:val="nil"/>
                    <w:bottom w:val="single" w:sz="4" w:space="0" w:color="auto"/>
                    <w:right w:val="single" w:sz="4" w:space="0" w:color="auto"/>
                  </w:tcBorders>
                  <w:shd w:val="clear" w:color="auto" w:fill="auto"/>
                  <w:vAlign w:val="bottom"/>
                </w:tcPr>
                <w:p w14:paraId="2FDA7765" w14:textId="2EBAAB94" w:rsidR="006D4B3F" w:rsidRPr="00C3018E" w:rsidRDefault="006D4B3F" w:rsidP="004C6FB2">
                  <w:pPr>
                    <w:rPr>
                      <w:rFonts w:cstheme="minorHAnsi"/>
                      <w:color w:val="000000"/>
                      <w:sz w:val="20"/>
                      <w:szCs w:val="20"/>
                    </w:rPr>
                  </w:pPr>
                  <w:r>
                    <w:rPr>
                      <w:rFonts w:cstheme="minorHAnsi"/>
                      <w:color w:val="000000"/>
                      <w:sz w:val="20"/>
                      <w:szCs w:val="20"/>
                    </w:rPr>
                    <w:t>Rev06-Msr001</w:t>
                  </w:r>
                </w:p>
              </w:tc>
              <w:tc>
                <w:tcPr>
                  <w:tcW w:w="5394" w:type="dxa"/>
                  <w:tcBorders>
                    <w:top w:val="single" w:sz="4" w:space="0" w:color="auto"/>
                    <w:left w:val="single" w:sz="4" w:space="0" w:color="auto"/>
                    <w:bottom w:val="single" w:sz="4" w:space="0" w:color="auto"/>
                    <w:right w:val="single" w:sz="4" w:space="0" w:color="auto"/>
                  </w:tcBorders>
                  <w:shd w:val="clear" w:color="auto" w:fill="auto"/>
                  <w:vAlign w:val="bottom"/>
                </w:tcPr>
                <w:p w14:paraId="41584731" w14:textId="4389AF36" w:rsidR="006D4B3F" w:rsidRPr="00135461" w:rsidRDefault="006D4B3F" w:rsidP="004C6FB2">
                  <w:pPr>
                    <w:rPr>
                      <w:rFonts w:cstheme="minorHAnsi"/>
                      <w:sz w:val="20"/>
                      <w:szCs w:val="20"/>
                    </w:rPr>
                  </w:pPr>
                  <w:r w:rsidRPr="00135461">
                    <w:rPr>
                      <w:rFonts w:cstheme="minorHAnsi"/>
                      <w:color w:val="000000"/>
                      <w:sz w:val="20"/>
                      <w:szCs w:val="20"/>
                    </w:rPr>
                    <w:t>LED Parking Garage Luminaire rated from 1800 to 2300 lumens and &gt;= 120 LPW</w:t>
                  </w:r>
                </w:p>
              </w:tc>
            </w:tr>
            <w:tr w:rsidR="006D4B3F" w:rsidRPr="00036409" w14:paraId="26DFE907" w14:textId="77777777" w:rsidTr="006D4B3F">
              <w:tc>
                <w:tcPr>
                  <w:tcW w:w="1764" w:type="dxa"/>
                  <w:vMerge/>
                </w:tcPr>
                <w:p w14:paraId="15FFEC51" w14:textId="73EA5890" w:rsidR="006D4B3F" w:rsidRPr="00C3018E" w:rsidRDefault="006D4B3F" w:rsidP="004C6FB2">
                  <w:pPr>
                    <w:rPr>
                      <w:rFonts w:cstheme="minorHAnsi"/>
                      <w:sz w:val="20"/>
                      <w:szCs w:val="20"/>
                    </w:rPr>
                  </w:pPr>
                </w:p>
              </w:tc>
              <w:tc>
                <w:tcPr>
                  <w:tcW w:w="1890" w:type="dxa"/>
                  <w:tcBorders>
                    <w:top w:val="single" w:sz="4" w:space="0" w:color="auto"/>
                    <w:left w:val="nil"/>
                    <w:bottom w:val="single" w:sz="4" w:space="0" w:color="auto"/>
                    <w:right w:val="single" w:sz="4" w:space="0" w:color="auto"/>
                  </w:tcBorders>
                  <w:shd w:val="clear" w:color="auto" w:fill="auto"/>
                  <w:vAlign w:val="bottom"/>
                </w:tcPr>
                <w:p w14:paraId="3E9DCA88" w14:textId="16727FFD" w:rsidR="006D4B3F" w:rsidRPr="00C3018E" w:rsidRDefault="006D4B3F" w:rsidP="004C6FB2">
                  <w:pPr>
                    <w:rPr>
                      <w:rFonts w:cstheme="minorHAnsi"/>
                      <w:color w:val="000000"/>
                      <w:sz w:val="20"/>
                      <w:szCs w:val="20"/>
                    </w:rPr>
                  </w:pPr>
                  <w:r>
                    <w:rPr>
                      <w:rFonts w:cstheme="minorHAnsi"/>
                      <w:color w:val="000000"/>
                      <w:sz w:val="20"/>
                      <w:szCs w:val="20"/>
                    </w:rPr>
                    <w:t>Rev06-Msr002</w:t>
                  </w:r>
                </w:p>
              </w:tc>
              <w:tc>
                <w:tcPr>
                  <w:tcW w:w="5394" w:type="dxa"/>
                  <w:tcBorders>
                    <w:top w:val="single" w:sz="4" w:space="0" w:color="auto"/>
                    <w:left w:val="single" w:sz="4" w:space="0" w:color="auto"/>
                    <w:bottom w:val="single" w:sz="4" w:space="0" w:color="auto"/>
                    <w:right w:val="single" w:sz="4" w:space="0" w:color="auto"/>
                  </w:tcBorders>
                  <w:shd w:val="clear" w:color="auto" w:fill="auto"/>
                  <w:vAlign w:val="bottom"/>
                </w:tcPr>
                <w:p w14:paraId="7210AC74" w14:textId="5C9F5283" w:rsidR="006D4B3F" w:rsidRPr="00135461" w:rsidRDefault="006D4B3F" w:rsidP="004C6FB2">
                  <w:pPr>
                    <w:rPr>
                      <w:rFonts w:cstheme="minorHAnsi"/>
                      <w:sz w:val="20"/>
                      <w:szCs w:val="20"/>
                    </w:rPr>
                  </w:pPr>
                  <w:r w:rsidRPr="00135461">
                    <w:rPr>
                      <w:rFonts w:eastAsiaTheme="minorEastAsia" w:cstheme="minorHAnsi"/>
                      <w:sz w:val="20"/>
                      <w:szCs w:val="20"/>
                    </w:rPr>
                    <w:t>LED Parking Garage Luminaire rated &gt; 2300 to 2900 lumens and &gt;= 120 LPW</w:t>
                  </w:r>
                </w:p>
              </w:tc>
            </w:tr>
            <w:bookmarkEnd w:id="12"/>
            <w:tr w:rsidR="006D4B3F" w:rsidRPr="00036409" w14:paraId="291A46D9" w14:textId="77777777" w:rsidTr="006D4B3F">
              <w:tc>
                <w:tcPr>
                  <w:tcW w:w="1764" w:type="dxa"/>
                  <w:vMerge/>
                </w:tcPr>
                <w:p w14:paraId="76FB89CE" w14:textId="044B1F56" w:rsidR="006D4B3F" w:rsidRPr="00C3018E" w:rsidRDefault="006D4B3F" w:rsidP="004C6FB2">
                  <w:pPr>
                    <w:rPr>
                      <w:rFonts w:cstheme="minorHAnsi"/>
                      <w:sz w:val="20"/>
                      <w:szCs w:val="20"/>
                    </w:rPr>
                  </w:pPr>
                </w:p>
              </w:tc>
              <w:tc>
                <w:tcPr>
                  <w:tcW w:w="1890" w:type="dxa"/>
                  <w:tcBorders>
                    <w:top w:val="single" w:sz="4" w:space="0" w:color="auto"/>
                    <w:left w:val="nil"/>
                    <w:bottom w:val="single" w:sz="4" w:space="0" w:color="auto"/>
                    <w:right w:val="single" w:sz="4" w:space="0" w:color="auto"/>
                  </w:tcBorders>
                  <w:shd w:val="clear" w:color="auto" w:fill="auto"/>
                  <w:vAlign w:val="bottom"/>
                </w:tcPr>
                <w:p w14:paraId="40C86464" w14:textId="41A4DB10" w:rsidR="006D4B3F" w:rsidRPr="00C3018E" w:rsidRDefault="006D4B3F" w:rsidP="004C6FB2">
                  <w:pPr>
                    <w:rPr>
                      <w:rFonts w:cstheme="minorHAnsi"/>
                      <w:color w:val="000000"/>
                      <w:sz w:val="20"/>
                      <w:szCs w:val="20"/>
                    </w:rPr>
                  </w:pPr>
                  <w:r>
                    <w:rPr>
                      <w:rFonts w:cstheme="minorHAnsi"/>
                      <w:color w:val="000000"/>
                      <w:sz w:val="20"/>
                      <w:szCs w:val="20"/>
                    </w:rPr>
                    <w:t>Rev06-Msr003</w:t>
                  </w:r>
                </w:p>
              </w:tc>
              <w:tc>
                <w:tcPr>
                  <w:tcW w:w="5394" w:type="dxa"/>
                  <w:tcBorders>
                    <w:top w:val="single" w:sz="4" w:space="0" w:color="auto"/>
                    <w:left w:val="single" w:sz="4" w:space="0" w:color="auto"/>
                    <w:bottom w:val="single" w:sz="4" w:space="0" w:color="auto"/>
                    <w:right w:val="single" w:sz="4" w:space="0" w:color="auto"/>
                  </w:tcBorders>
                  <w:shd w:val="clear" w:color="auto" w:fill="auto"/>
                  <w:vAlign w:val="bottom"/>
                </w:tcPr>
                <w:p w14:paraId="5393A730" w14:textId="6822575E" w:rsidR="006D4B3F" w:rsidRPr="00135461" w:rsidRDefault="006D4B3F" w:rsidP="004C6FB2">
                  <w:pPr>
                    <w:rPr>
                      <w:rFonts w:cstheme="minorHAnsi"/>
                      <w:sz w:val="20"/>
                      <w:szCs w:val="20"/>
                    </w:rPr>
                  </w:pPr>
                  <w:r w:rsidRPr="00135461">
                    <w:rPr>
                      <w:rFonts w:cstheme="minorHAnsi"/>
                      <w:color w:val="000000"/>
                      <w:sz w:val="20"/>
                      <w:szCs w:val="20"/>
                    </w:rPr>
                    <w:t>LED Parking Garage Luminaire rated &gt; 2900 to 3600 lumens and &gt;= 120 LPW</w:t>
                  </w:r>
                </w:p>
              </w:tc>
            </w:tr>
            <w:tr w:rsidR="006D4B3F" w:rsidRPr="00036409" w14:paraId="42B7E45C" w14:textId="77777777" w:rsidTr="006D4B3F">
              <w:tc>
                <w:tcPr>
                  <w:tcW w:w="1764" w:type="dxa"/>
                  <w:vMerge/>
                </w:tcPr>
                <w:p w14:paraId="701CC9E5" w14:textId="01F51D2E" w:rsidR="006D4B3F" w:rsidRPr="00C3018E" w:rsidRDefault="006D4B3F" w:rsidP="004C6FB2">
                  <w:pPr>
                    <w:rPr>
                      <w:rFonts w:cstheme="minorHAnsi"/>
                      <w:sz w:val="20"/>
                      <w:szCs w:val="20"/>
                    </w:rPr>
                  </w:pPr>
                </w:p>
              </w:tc>
              <w:tc>
                <w:tcPr>
                  <w:tcW w:w="1890" w:type="dxa"/>
                  <w:tcBorders>
                    <w:top w:val="single" w:sz="4" w:space="0" w:color="auto"/>
                    <w:left w:val="nil"/>
                    <w:bottom w:val="single" w:sz="4" w:space="0" w:color="auto"/>
                    <w:right w:val="single" w:sz="4" w:space="0" w:color="auto"/>
                  </w:tcBorders>
                  <w:shd w:val="clear" w:color="auto" w:fill="auto"/>
                  <w:vAlign w:val="bottom"/>
                </w:tcPr>
                <w:p w14:paraId="7EE55EE5" w14:textId="6C74B998" w:rsidR="006D4B3F" w:rsidRPr="00C3018E" w:rsidRDefault="006D4B3F" w:rsidP="004C6FB2">
                  <w:pPr>
                    <w:rPr>
                      <w:rFonts w:cstheme="minorHAnsi"/>
                      <w:color w:val="000000"/>
                      <w:sz w:val="20"/>
                      <w:szCs w:val="20"/>
                    </w:rPr>
                  </w:pPr>
                  <w:r>
                    <w:rPr>
                      <w:rFonts w:cstheme="minorHAnsi"/>
                      <w:color w:val="000000"/>
                      <w:sz w:val="20"/>
                      <w:szCs w:val="20"/>
                    </w:rPr>
                    <w:t>Rev06-Msr004</w:t>
                  </w:r>
                </w:p>
              </w:tc>
              <w:tc>
                <w:tcPr>
                  <w:tcW w:w="5394" w:type="dxa"/>
                  <w:tcBorders>
                    <w:top w:val="single" w:sz="4" w:space="0" w:color="auto"/>
                    <w:left w:val="single" w:sz="4" w:space="0" w:color="auto"/>
                    <w:bottom w:val="single" w:sz="4" w:space="0" w:color="auto"/>
                    <w:right w:val="single" w:sz="4" w:space="0" w:color="auto"/>
                  </w:tcBorders>
                  <w:shd w:val="clear" w:color="auto" w:fill="auto"/>
                  <w:vAlign w:val="center"/>
                </w:tcPr>
                <w:p w14:paraId="3FB2EE0B" w14:textId="3105100A" w:rsidR="006D4B3F" w:rsidRPr="00135461" w:rsidRDefault="006D4B3F" w:rsidP="004C6FB2">
                  <w:pPr>
                    <w:rPr>
                      <w:rFonts w:cstheme="minorHAnsi"/>
                      <w:sz w:val="20"/>
                      <w:szCs w:val="20"/>
                    </w:rPr>
                  </w:pPr>
                  <w:r w:rsidRPr="00135461">
                    <w:rPr>
                      <w:rFonts w:eastAsiaTheme="minorEastAsia" w:cstheme="minorHAnsi"/>
                      <w:sz w:val="20"/>
                      <w:szCs w:val="20"/>
                    </w:rPr>
                    <w:t>LED Parking Garage Luminaire rated &gt; 3600 to 4500 lumens and &gt;= 120 LPW</w:t>
                  </w:r>
                </w:p>
              </w:tc>
            </w:tr>
            <w:tr w:rsidR="006D4B3F" w:rsidRPr="00036409" w14:paraId="4B07E661" w14:textId="77777777" w:rsidTr="006D4B3F">
              <w:tc>
                <w:tcPr>
                  <w:tcW w:w="1764" w:type="dxa"/>
                  <w:vMerge/>
                </w:tcPr>
                <w:p w14:paraId="66776BAE" w14:textId="77777777" w:rsidR="006D4B3F" w:rsidRPr="00C3018E" w:rsidRDefault="006D4B3F" w:rsidP="004C6FB2">
                  <w:pPr>
                    <w:rPr>
                      <w:rFonts w:cstheme="minorHAnsi"/>
                      <w:sz w:val="20"/>
                      <w:szCs w:val="20"/>
                    </w:rPr>
                  </w:pPr>
                </w:p>
              </w:tc>
              <w:tc>
                <w:tcPr>
                  <w:tcW w:w="1890" w:type="dxa"/>
                  <w:tcBorders>
                    <w:top w:val="single" w:sz="4" w:space="0" w:color="auto"/>
                    <w:left w:val="nil"/>
                    <w:bottom w:val="single" w:sz="4" w:space="0" w:color="auto"/>
                    <w:right w:val="single" w:sz="4" w:space="0" w:color="auto"/>
                  </w:tcBorders>
                  <w:shd w:val="clear" w:color="auto" w:fill="auto"/>
                  <w:vAlign w:val="bottom"/>
                </w:tcPr>
                <w:p w14:paraId="344507D3" w14:textId="5500F2AE" w:rsidR="006D4B3F" w:rsidRPr="0090700A" w:rsidRDefault="006D4B3F" w:rsidP="004C6FB2">
                  <w:pPr>
                    <w:rPr>
                      <w:color w:val="000000"/>
                      <w:sz w:val="20"/>
                      <w:szCs w:val="20"/>
                    </w:rPr>
                  </w:pPr>
                  <w:r>
                    <w:rPr>
                      <w:rFonts w:cstheme="minorHAnsi"/>
                      <w:color w:val="000000"/>
                      <w:sz w:val="20"/>
                      <w:szCs w:val="20"/>
                    </w:rPr>
                    <w:t>Rev06-Msr005</w:t>
                  </w:r>
                </w:p>
              </w:tc>
              <w:tc>
                <w:tcPr>
                  <w:tcW w:w="5394" w:type="dxa"/>
                  <w:tcBorders>
                    <w:top w:val="single" w:sz="4" w:space="0" w:color="auto"/>
                    <w:left w:val="single" w:sz="4" w:space="0" w:color="auto"/>
                    <w:bottom w:val="single" w:sz="4" w:space="0" w:color="auto"/>
                    <w:right w:val="single" w:sz="4" w:space="0" w:color="auto"/>
                  </w:tcBorders>
                  <w:shd w:val="clear" w:color="auto" w:fill="auto"/>
                  <w:vAlign w:val="center"/>
                </w:tcPr>
                <w:p w14:paraId="5749F34E" w14:textId="32599DFF" w:rsidR="006D4B3F" w:rsidRPr="00135461" w:rsidRDefault="006D4B3F" w:rsidP="004C6FB2">
                  <w:pPr>
                    <w:rPr>
                      <w:rFonts w:cstheme="minorHAnsi"/>
                      <w:color w:val="000000"/>
                      <w:sz w:val="20"/>
                      <w:szCs w:val="20"/>
                    </w:rPr>
                  </w:pPr>
                  <w:r w:rsidRPr="00135461">
                    <w:rPr>
                      <w:rFonts w:eastAsiaTheme="minorEastAsia" w:cstheme="minorHAnsi"/>
                      <w:sz w:val="20"/>
                      <w:szCs w:val="20"/>
                    </w:rPr>
                    <w:t>LED Parking Garage Luminaire rated &gt; 4500 to 5600 lumens and &gt;= 120 LPW</w:t>
                  </w:r>
                </w:p>
              </w:tc>
            </w:tr>
            <w:tr w:rsidR="006D4B3F" w:rsidRPr="00036409" w14:paraId="33D79E30" w14:textId="77777777" w:rsidTr="006D4B3F">
              <w:tc>
                <w:tcPr>
                  <w:tcW w:w="1764" w:type="dxa"/>
                  <w:vMerge/>
                </w:tcPr>
                <w:p w14:paraId="091DF86D" w14:textId="77777777" w:rsidR="006D4B3F" w:rsidRPr="00C3018E" w:rsidRDefault="006D4B3F" w:rsidP="00135461">
                  <w:pPr>
                    <w:rPr>
                      <w:rFonts w:cstheme="minorHAnsi"/>
                      <w:sz w:val="20"/>
                      <w:szCs w:val="20"/>
                    </w:rPr>
                  </w:pPr>
                </w:p>
              </w:tc>
              <w:tc>
                <w:tcPr>
                  <w:tcW w:w="1890" w:type="dxa"/>
                  <w:tcBorders>
                    <w:top w:val="single" w:sz="4" w:space="0" w:color="auto"/>
                    <w:left w:val="nil"/>
                    <w:bottom w:val="single" w:sz="4" w:space="0" w:color="auto"/>
                    <w:right w:val="single" w:sz="4" w:space="0" w:color="auto"/>
                  </w:tcBorders>
                  <w:shd w:val="clear" w:color="auto" w:fill="auto"/>
                  <w:vAlign w:val="bottom"/>
                </w:tcPr>
                <w:p w14:paraId="123322DD" w14:textId="206ADDCC" w:rsidR="006D4B3F" w:rsidRPr="0090700A" w:rsidRDefault="006D4B3F" w:rsidP="00135461">
                  <w:pPr>
                    <w:rPr>
                      <w:color w:val="000000"/>
                      <w:sz w:val="20"/>
                      <w:szCs w:val="20"/>
                    </w:rPr>
                  </w:pPr>
                  <w:r>
                    <w:rPr>
                      <w:rFonts w:cstheme="minorHAnsi"/>
                      <w:color w:val="000000"/>
                      <w:sz w:val="20"/>
                      <w:szCs w:val="20"/>
                    </w:rPr>
                    <w:t>Rev06-Msr006</w:t>
                  </w:r>
                </w:p>
              </w:tc>
              <w:tc>
                <w:tcPr>
                  <w:tcW w:w="5394" w:type="dxa"/>
                  <w:tcBorders>
                    <w:top w:val="single" w:sz="4" w:space="0" w:color="auto"/>
                    <w:left w:val="single" w:sz="4" w:space="0" w:color="auto"/>
                    <w:bottom w:val="single" w:sz="4" w:space="0" w:color="auto"/>
                    <w:right w:val="single" w:sz="4" w:space="0" w:color="auto"/>
                  </w:tcBorders>
                  <w:shd w:val="clear" w:color="auto" w:fill="auto"/>
                  <w:vAlign w:val="bottom"/>
                </w:tcPr>
                <w:p w14:paraId="4ECD44DC" w14:textId="4BBA4B06" w:rsidR="006D4B3F" w:rsidRPr="00135461" w:rsidRDefault="006D4B3F" w:rsidP="00135461">
                  <w:pPr>
                    <w:rPr>
                      <w:rFonts w:cstheme="minorHAnsi"/>
                      <w:color w:val="000000"/>
                      <w:sz w:val="20"/>
                      <w:szCs w:val="20"/>
                    </w:rPr>
                  </w:pPr>
                  <w:r w:rsidRPr="00135461">
                    <w:rPr>
                      <w:rFonts w:eastAsiaTheme="minorEastAsia" w:cstheme="minorHAnsi"/>
                      <w:sz w:val="20"/>
                      <w:szCs w:val="20"/>
                    </w:rPr>
                    <w:t>LED Parking Garage Luminaire rated &gt; 5600 to 7000 lumens and &gt;= 120 LPW</w:t>
                  </w:r>
                </w:p>
              </w:tc>
            </w:tr>
            <w:tr w:rsidR="006D4B3F" w:rsidRPr="00036409" w14:paraId="30279BEC" w14:textId="77777777" w:rsidTr="006D4B3F">
              <w:tc>
                <w:tcPr>
                  <w:tcW w:w="1764" w:type="dxa"/>
                  <w:vMerge/>
                </w:tcPr>
                <w:p w14:paraId="71DC7159" w14:textId="77777777" w:rsidR="006D4B3F" w:rsidRPr="00C3018E" w:rsidRDefault="006D4B3F" w:rsidP="00135461">
                  <w:pPr>
                    <w:rPr>
                      <w:rFonts w:cstheme="minorHAnsi"/>
                      <w:sz w:val="20"/>
                      <w:szCs w:val="20"/>
                    </w:rPr>
                  </w:pPr>
                </w:p>
              </w:tc>
              <w:tc>
                <w:tcPr>
                  <w:tcW w:w="1890" w:type="dxa"/>
                  <w:tcBorders>
                    <w:top w:val="single" w:sz="4" w:space="0" w:color="auto"/>
                    <w:left w:val="nil"/>
                    <w:bottom w:val="single" w:sz="4" w:space="0" w:color="auto"/>
                    <w:right w:val="single" w:sz="4" w:space="0" w:color="auto"/>
                  </w:tcBorders>
                  <w:shd w:val="clear" w:color="auto" w:fill="auto"/>
                  <w:vAlign w:val="bottom"/>
                </w:tcPr>
                <w:p w14:paraId="50CA5296" w14:textId="3ECB93C1" w:rsidR="006D4B3F" w:rsidRPr="0090700A" w:rsidRDefault="006D4B3F" w:rsidP="00135461">
                  <w:pPr>
                    <w:rPr>
                      <w:color w:val="000000"/>
                      <w:sz w:val="20"/>
                      <w:szCs w:val="20"/>
                    </w:rPr>
                  </w:pPr>
                  <w:r>
                    <w:rPr>
                      <w:rFonts w:cstheme="minorHAnsi"/>
                      <w:color w:val="000000"/>
                      <w:sz w:val="20"/>
                      <w:szCs w:val="20"/>
                    </w:rPr>
                    <w:t>Rev06-Msr007</w:t>
                  </w:r>
                </w:p>
              </w:tc>
              <w:tc>
                <w:tcPr>
                  <w:tcW w:w="5394" w:type="dxa"/>
                  <w:tcBorders>
                    <w:top w:val="single" w:sz="4" w:space="0" w:color="auto"/>
                    <w:left w:val="single" w:sz="4" w:space="0" w:color="auto"/>
                    <w:bottom w:val="single" w:sz="4" w:space="0" w:color="auto"/>
                    <w:right w:val="single" w:sz="4" w:space="0" w:color="auto"/>
                  </w:tcBorders>
                  <w:shd w:val="clear" w:color="auto" w:fill="auto"/>
                  <w:vAlign w:val="center"/>
                </w:tcPr>
                <w:p w14:paraId="7CCF1A0F" w14:textId="16225EC9" w:rsidR="006D4B3F" w:rsidRPr="00135461" w:rsidRDefault="006D4B3F" w:rsidP="00135461">
                  <w:pPr>
                    <w:rPr>
                      <w:rFonts w:cstheme="minorHAnsi"/>
                      <w:color w:val="000000"/>
                      <w:sz w:val="20"/>
                      <w:szCs w:val="20"/>
                    </w:rPr>
                  </w:pPr>
                  <w:r w:rsidRPr="001C5E2E">
                    <w:rPr>
                      <w:rFonts w:cstheme="minorHAnsi"/>
                      <w:color w:val="000000"/>
                      <w:sz w:val="20"/>
                      <w:szCs w:val="20"/>
                    </w:rPr>
                    <w:t>LED Parking Garage Luminaire rated &gt; 7000 to 8800 lumens and &gt;= 120 LPW</w:t>
                  </w:r>
                </w:p>
              </w:tc>
            </w:tr>
            <w:tr w:rsidR="006D4B3F" w:rsidRPr="00036409" w14:paraId="41DD1D1D" w14:textId="77777777" w:rsidTr="006D4B3F">
              <w:tc>
                <w:tcPr>
                  <w:tcW w:w="1764" w:type="dxa"/>
                  <w:vMerge/>
                </w:tcPr>
                <w:p w14:paraId="7A958AEA" w14:textId="77777777" w:rsidR="006D4B3F" w:rsidRPr="00C3018E" w:rsidRDefault="006D4B3F" w:rsidP="00135461">
                  <w:pPr>
                    <w:rPr>
                      <w:rFonts w:cstheme="minorHAnsi"/>
                      <w:sz w:val="20"/>
                      <w:szCs w:val="20"/>
                    </w:rPr>
                  </w:pPr>
                </w:p>
              </w:tc>
              <w:tc>
                <w:tcPr>
                  <w:tcW w:w="1890" w:type="dxa"/>
                  <w:tcBorders>
                    <w:top w:val="single" w:sz="4" w:space="0" w:color="auto"/>
                    <w:left w:val="nil"/>
                    <w:bottom w:val="single" w:sz="4" w:space="0" w:color="auto"/>
                    <w:right w:val="single" w:sz="4" w:space="0" w:color="auto"/>
                  </w:tcBorders>
                  <w:shd w:val="clear" w:color="auto" w:fill="auto"/>
                  <w:vAlign w:val="bottom"/>
                </w:tcPr>
                <w:p w14:paraId="3C36BAF3" w14:textId="22F0393E" w:rsidR="006D4B3F" w:rsidRPr="0090700A" w:rsidRDefault="006D4B3F" w:rsidP="00135461">
                  <w:pPr>
                    <w:rPr>
                      <w:color w:val="000000"/>
                      <w:sz w:val="20"/>
                      <w:szCs w:val="20"/>
                    </w:rPr>
                  </w:pPr>
                  <w:r>
                    <w:rPr>
                      <w:rFonts w:cstheme="minorHAnsi"/>
                      <w:color w:val="000000"/>
                      <w:sz w:val="20"/>
                      <w:szCs w:val="20"/>
                    </w:rPr>
                    <w:t>Rev06-Msr008</w:t>
                  </w:r>
                </w:p>
              </w:tc>
              <w:tc>
                <w:tcPr>
                  <w:tcW w:w="5394" w:type="dxa"/>
                  <w:tcBorders>
                    <w:top w:val="single" w:sz="4" w:space="0" w:color="auto"/>
                    <w:left w:val="single" w:sz="4" w:space="0" w:color="auto"/>
                    <w:bottom w:val="single" w:sz="4" w:space="0" w:color="auto"/>
                    <w:right w:val="single" w:sz="4" w:space="0" w:color="auto"/>
                  </w:tcBorders>
                  <w:shd w:val="clear" w:color="auto" w:fill="auto"/>
                  <w:vAlign w:val="center"/>
                </w:tcPr>
                <w:p w14:paraId="1AAEE03C" w14:textId="538C3B5C" w:rsidR="006D4B3F" w:rsidRPr="00135461" w:rsidRDefault="006D4B3F" w:rsidP="00135461">
                  <w:pPr>
                    <w:rPr>
                      <w:rFonts w:cstheme="minorHAnsi"/>
                      <w:color w:val="000000"/>
                      <w:sz w:val="20"/>
                      <w:szCs w:val="20"/>
                    </w:rPr>
                  </w:pPr>
                  <w:r w:rsidRPr="00EB5D05">
                    <w:rPr>
                      <w:rFonts w:cstheme="minorHAnsi"/>
                      <w:color w:val="000000"/>
                      <w:sz w:val="20"/>
                      <w:szCs w:val="20"/>
                    </w:rPr>
                    <w:t>LED Parking Garage Luminaire rated &gt; 8800 to 11000 lumens and &gt;= 120 LPW</w:t>
                  </w:r>
                </w:p>
              </w:tc>
            </w:tr>
            <w:tr w:rsidR="001C47C1" w:rsidRPr="00036409" w14:paraId="74F103B3" w14:textId="77777777" w:rsidTr="006D4B3F">
              <w:tc>
                <w:tcPr>
                  <w:tcW w:w="9048" w:type="dxa"/>
                  <w:gridSpan w:val="3"/>
                  <w:tcBorders>
                    <w:right w:val="single" w:sz="4" w:space="0" w:color="auto"/>
                  </w:tcBorders>
                </w:tcPr>
                <w:p w14:paraId="589C0823" w14:textId="6451C4D6" w:rsidR="001C47C1" w:rsidRPr="001C47C1" w:rsidRDefault="001C47C1" w:rsidP="00135461">
                  <w:pPr>
                    <w:rPr>
                      <w:rFonts w:cstheme="minorHAnsi"/>
                      <w:sz w:val="20"/>
                      <w:szCs w:val="20"/>
                    </w:rPr>
                  </w:pPr>
                  <w:r>
                    <w:rPr>
                      <w:rFonts w:cstheme="minorHAnsi"/>
                      <w:sz w:val="20"/>
                      <w:szCs w:val="20"/>
                    </w:rPr>
                    <w:t>Note: refers to the SDG&amp;E Ex-ante database submittal for additional detail.</w:t>
                  </w:r>
                </w:p>
              </w:tc>
            </w:tr>
            <w:tr w:rsidR="00B8111E" w:rsidRPr="00036409" w14:paraId="03B5BE32" w14:textId="77777777" w:rsidTr="006D4B3F">
              <w:tc>
                <w:tcPr>
                  <w:tcW w:w="9048" w:type="dxa"/>
                  <w:gridSpan w:val="3"/>
                  <w:tcBorders>
                    <w:right w:val="single" w:sz="4" w:space="0" w:color="auto"/>
                  </w:tcBorders>
                </w:tcPr>
                <w:p w14:paraId="49774339" w14:textId="77777777" w:rsidR="00B8111E" w:rsidRDefault="00B8111E" w:rsidP="00135461">
                  <w:pPr>
                    <w:rPr>
                      <w:rFonts w:cstheme="minorHAnsi"/>
                      <w:sz w:val="20"/>
                      <w:szCs w:val="20"/>
                    </w:rPr>
                  </w:pPr>
                </w:p>
                <w:p w14:paraId="232E3762" w14:textId="0A92A8BF" w:rsidR="00EC142F" w:rsidRDefault="00EC142F" w:rsidP="00135461">
                  <w:pPr>
                    <w:rPr>
                      <w:rFonts w:cstheme="minorHAnsi"/>
                      <w:sz w:val="20"/>
                      <w:szCs w:val="20"/>
                    </w:rPr>
                  </w:pPr>
                  <w:r>
                    <w:rPr>
                      <w:rFonts w:cstheme="minorHAnsi"/>
                      <w:sz w:val="20"/>
                      <w:szCs w:val="20"/>
                    </w:rPr>
                    <w:t>Measure Definition and Standard Baseline</w:t>
                  </w:r>
                  <w:r w:rsidR="0092286E">
                    <w:rPr>
                      <w:rFonts w:cstheme="minorHAnsi"/>
                      <w:sz w:val="20"/>
                      <w:szCs w:val="20"/>
                    </w:rPr>
                    <w:t xml:space="preserve"> Descriptions</w:t>
                  </w:r>
                </w:p>
                <w:tbl>
                  <w:tblPr>
                    <w:tblStyle w:val="TableGrid"/>
                    <w:tblW w:w="0" w:type="auto"/>
                    <w:tblLook w:val="04A0" w:firstRow="1" w:lastRow="0" w:firstColumn="1" w:lastColumn="0" w:noHBand="0" w:noVBand="1"/>
                  </w:tblPr>
                  <w:tblGrid>
                    <w:gridCol w:w="2009"/>
                    <w:gridCol w:w="3600"/>
                    <w:gridCol w:w="3213"/>
                  </w:tblGrid>
                  <w:tr w:rsidR="000C4B91" w14:paraId="7FFC938C" w14:textId="77777777" w:rsidTr="00FA7A4C">
                    <w:tc>
                      <w:tcPr>
                        <w:tcW w:w="2009" w:type="dxa"/>
                        <w:vAlign w:val="center"/>
                      </w:tcPr>
                      <w:p w14:paraId="4CCFF28E" w14:textId="77777777" w:rsidR="000C4B91" w:rsidRDefault="000C4B91" w:rsidP="00135461">
                        <w:pPr>
                          <w:rPr>
                            <w:rFonts w:cstheme="minorHAnsi"/>
                            <w:sz w:val="20"/>
                            <w:szCs w:val="20"/>
                          </w:rPr>
                        </w:pPr>
                        <w:r>
                          <w:rPr>
                            <w:rFonts w:cstheme="minorHAnsi"/>
                            <w:sz w:val="20"/>
                            <w:szCs w:val="20"/>
                          </w:rPr>
                          <w:t>SDG&amp;E Measured ID</w:t>
                        </w:r>
                      </w:p>
                      <w:p w14:paraId="4036B1CB" w14:textId="79D0F898" w:rsidR="000C4B91" w:rsidRDefault="000C4B91" w:rsidP="00135461">
                        <w:pPr>
                          <w:rPr>
                            <w:rFonts w:cstheme="minorHAnsi"/>
                            <w:sz w:val="20"/>
                            <w:szCs w:val="20"/>
                          </w:rPr>
                        </w:pPr>
                        <w:r>
                          <w:rPr>
                            <w:rFonts w:cstheme="minorHAnsi"/>
                            <w:sz w:val="20"/>
                            <w:szCs w:val="20"/>
                          </w:rPr>
                          <w:t>(WPSDGENRLG0181-Rev06-MsrXXX)</w:t>
                        </w:r>
                      </w:p>
                    </w:tc>
                    <w:tc>
                      <w:tcPr>
                        <w:tcW w:w="3600" w:type="dxa"/>
                        <w:vAlign w:val="center"/>
                      </w:tcPr>
                      <w:p w14:paraId="0D4F89BF" w14:textId="30143E9B" w:rsidR="000C4B91" w:rsidRDefault="000C4B91" w:rsidP="00135461">
                        <w:pPr>
                          <w:rPr>
                            <w:rFonts w:cstheme="minorHAnsi"/>
                            <w:sz w:val="20"/>
                            <w:szCs w:val="20"/>
                          </w:rPr>
                        </w:pPr>
                        <w:r>
                          <w:rPr>
                            <w:rFonts w:cstheme="minorHAnsi"/>
                            <w:sz w:val="20"/>
                            <w:szCs w:val="20"/>
                          </w:rPr>
                          <w:t>Measure De</w:t>
                        </w:r>
                        <w:r w:rsidR="008A1781">
                          <w:rPr>
                            <w:rFonts w:cstheme="minorHAnsi"/>
                            <w:sz w:val="20"/>
                            <w:szCs w:val="20"/>
                          </w:rPr>
                          <w:t>scription</w:t>
                        </w:r>
                      </w:p>
                    </w:tc>
                    <w:tc>
                      <w:tcPr>
                        <w:tcW w:w="3213" w:type="dxa"/>
                        <w:vAlign w:val="center"/>
                      </w:tcPr>
                      <w:p w14:paraId="3F64256D" w14:textId="35C31064" w:rsidR="000C4B91" w:rsidRDefault="000C4B91" w:rsidP="00135461">
                        <w:pPr>
                          <w:rPr>
                            <w:rFonts w:cstheme="minorHAnsi"/>
                            <w:sz w:val="20"/>
                            <w:szCs w:val="20"/>
                          </w:rPr>
                        </w:pPr>
                        <w:r>
                          <w:rPr>
                            <w:rFonts w:cstheme="minorHAnsi"/>
                            <w:sz w:val="20"/>
                            <w:szCs w:val="20"/>
                          </w:rPr>
                          <w:t>Standard Baseline</w:t>
                        </w:r>
                        <w:r w:rsidR="008A1781">
                          <w:rPr>
                            <w:rFonts w:cstheme="minorHAnsi"/>
                            <w:sz w:val="20"/>
                            <w:szCs w:val="20"/>
                          </w:rPr>
                          <w:t xml:space="preserve"> Description</w:t>
                        </w:r>
                      </w:p>
                    </w:tc>
                  </w:tr>
                  <w:tr w:rsidR="00D16C89" w14:paraId="738C0009" w14:textId="77777777" w:rsidTr="00D16C89">
                    <w:tc>
                      <w:tcPr>
                        <w:tcW w:w="2009" w:type="dxa"/>
                      </w:tcPr>
                      <w:p w14:paraId="3E126944" w14:textId="0DDCC4C3" w:rsidR="00D16C89" w:rsidRDefault="00D16C89" w:rsidP="00D16C89">
                        <w:pPr>
                          <w:rPr>
                            <w:rFonts w:cstheme="minorHAnsi"/>
                            <w:sz w:val="20"/>
                            <w:szCs w:val="20"/>
                          </w:rPr>
                        </w:pPr>
                        <w:r>
                          <w:rPr>
                            <w:rFonts w:cstheme="minorHAnsi"/>
                            <w:sz w:val="20"/>
                            <w:szCs w:val="20"/>
                          </w:rPr>
                          <w:t>Rev06-Msr001</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635D274C" w14:textId="08ABCB20" w:rsidR="00D16C89" w:rsidRDefault="00D16C89" w:rsidP="00D16C89">
                        <w:pPr>
                          <w:rPr>
                            <w:rFonts w:cstheme="minorHAnsi"/>
                            <w:sz w:val="20"/>
                            <w:szCs w:val="20"/>
                          </w:rPr>
                        </w:pPr>
                        <w:r w:rsidRPr="00135461">
                          <w:rPr>
                            <w:rFonts w:cstheme="minorHAnsi"/>
                            <w:color w:val="000000"/>
                            <w:sz w:val="20"/>
                            <w:szCs w:val="20"/>
                          </w:rPr>
                          <w:t>LED Parking Garage Luminaire rated from 1800 to 2300 lumens and &gt;= 120 LPW</w:t>
                        </w:r>
                      </w:p>
                    </w:tc>
                    <w:tc>
                      <w:tcPr>
                        <w:tcW w:w="3213" w:type="dxa"/>
                      </w:tcPr>
                      <w:p w14:paraId="07B98766" w14:textId="6457FC34" w:rsidR="00D16C89" w:rsidRDefault="008E5D4C" w:rsidP="00D16C89">
                        <w:pPr>
                          <w:rPr>
                            <w:rFonts w:cstheme="minorHAnsi"/>
                            <w:sz w:val="20"/>
                            <w:szCs w:val="20"/>
                          </w:rPr>
                        </w:pPr>
                        <w:r w:rsidRPr="008E5D4C">
                          <w:rPr>
                            <w:rFonts w:cstheme="minorHAnsi"/>
                            <w:sz w:val="20"/>
                            <w:szCs w:val="20"/>
                          </w:rPr>
                          <w:t>30% LED, 30% TLED, 20% LF, and 20% MH</w:t>
                        </w:r>
                      </w:p>
                    </w:tc>
                  </w:tr>
                  <w:tr w:rsidR="00D16C89" w14:paraId="0766DF9D" w14:textId="77777777" w:rsidTr="00D16C89">
                    <w:tc>
                      <w:tcPr>
                        <w:tcW w:w="2009" w:type="dxa"/>
                      </w:tcPr>
                      <w:p w14:paraId="5CEA4B02" w14:textId="72FDCE35" w:rsidR="00D16C89" w:rsidRDefault="00D16C89" w:rsidP="00D16C89">
                        <w:pPr>
                          <w:rPr>
                            <w:rFonts w:cstheme="minorHAnsi"/>
                            <w:sz w:val="20"/>
                            <w:szCs w:val="20"/>
                          </w:rPr>
                        </w:pPr>
                        <w:r>
                          <w:rPr>
                            <w:rFonts w:cstheme="minorHAnsi"/>
                            <w:sz w:val="20"/>
                            <w:szCs w:val="20"/>
                          </w:rPr>
                          <w:t>Rev06-Msr002</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234C81BE" w14:textId="419C4751" w:rsidR="00D16C89" w:rsidRDefault="00D16C89" w:rsidP="00D16C89">
                        <w:pPr>
                          <w:rPr>
                            <w:rFonts w:cstheme="minorHAnsi"/>
                            <w:sz w:val="20"/>
                            <w:szCs w:val="20"/>
                          </w:rPr>
                        </w:pPr>
                        <w:r w:rsidRPr="00135461">
                          <w:rPr>
                            <w:rFonts w:eastAsiaTheme="minorEastAsia" w:cstheme="minorHAnsi"/>
                            <w:sz w:val="20"/>
                            <w:szCs w:val="20"/>
                          </w:rPr>
                          <w:t>LED Parking Garage Luminaire rated &gt; 2300 to 2900 lumens and &gt;= 120 LPW</w:t>
                        </w:r>
                      </w:p>
                    </w:tc>
                    <w:tc>
                      <w:tcPr>
                        <w:tcW w:w="3213" w:type="dxa"/>
                      </w:tcPr>
                      <w:p w14:paraId="491A0CB9" w14:textId="6E6899EC" w:rsidR="00D16C89" w:rsidRDefault="009762C9" w:rsidP="00D16C89">
                        <w:pPr>
                          <w:rPr>
                            <w:rFonts w:cstheme="minorHAnsi"/>
                            <w:sz w:val="20"/>
                            <w:szCs w:val="20"/>
                          </w:rPr>
                        </w:pPr>
                        <w:r w:rsidRPr="009762C9">
                          <w:rPr>
                            <w:rFonts w:cstheme="minorHAnsi"/>
                            <w:sz w:val="20"/>
                            <w:szCs w:val="20"/>
                          </w:rPr>
                          <w:t>30% LED, 30% TLED, 20% LF, and 20% MH</w:t>
                        </w:r>
                      </w:p>
                    </w:tc>
                  </w:tr>
                  <w:tr w:rsidR="00D16C89" w14:paraId="479DFDA2" w14:textId="77777777" w:rsidTr="00D16C89">
                    <w:tc>
                      <w:tcPr>
                        <w:tcW w:w="2009" w:type="dxa"/>
                      </w:tcPr>
                      <w:p w14:paraId="109D4BAD" w14:textId="48049610" w:rsidR="00D16C89" w:rsidRDefault="00D16C89" w:rsidP="00D16C89">
                        <w:pPr>
                          <w:rPr>
                            <w:rFonts w:cstheme="minorHAnsi"/>
                            <w:sz w:val="20"/>
                            <w:szCs w:val="20"/>
                          </w:rPr>
                        </w:pPr>
                        <w:r>
                          <w:rPr>
                            <w:rFonts w:cstheme="minorHAnsi"/>
                            <w:sz w:val="20"/>
                            <w:szCs w:val="20"/>
                          </w:rPr>
                          <w:t>Rev06-Msr003</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7D6CE3D1" w14:textId="2368CD36" w:rsidR="00D16C89" w:rsidRDefault="00D16C89" w:rsidP="00D16C89">
                        <w:pPr>
                          <w:rPr>
                            <w:rFonts w:cstheme="minorHAnsi"/>
                            <w:sz w:val="20"/>
                            <w:szCs w:val="20"/>
                          </w:rPr>
                        </w:pPr>
                        <w:r w:rsidRPr="00135461">
                          <w:rPr>
                            <w:rFonts w:cstheme="minorHAnsi"/>
                            <w:color w:val="000000"/>
                            <w:sz w:val="20"/>
                            <w:szCs w:val="20"/>
                          </w:rPr>
                          <w:t>LED Parking Garage Luminaire rated &gt; 2900 to 3600 lumens and &gt;= 120 LPW</w:t>
                        </w:r>
                      </w:p>
                    </w:tc>
                    <w:tc>
                      <w:tcPr>
                        <w:tcW w:w="3213" w:type="dxa"/>
                      </w:tcPr>
                      <w:p w14:paraId="556CBD10" w14:textId="39F24B98" w:rsidR="00D16C89" w:rsidRDefault="00AC2005" w:rsidP="00D16C89">
                        <w:pPr>
                          <w:rPr>
                            <w:rFonts w:cstheme="minorHAnsi"/>
                            <w:sz w:val="20"/>
                            <w:szCs w:val="20"/>
                          </w:rPr>
                        </w:pPr>
                        <w:r w:rsidRPr="00AC2005">
                          <w:rPr>
                            <w:rFonts w:cstheme="minorHAnsi"/>
                            <w:sz w:val="20"/>
                            <w:szCs w:val="20"/>
                          </w:rPr>
                          <w:t>30% LED, 30% TLED, 20% LF, and 20% MH</w:t>
                        </w:r>
                      </w:p>
                    </w:tc>
                  </w:tr>
                  <w:tr w:rsidR="00D16C89" w14:paraId="7125FF5B" w14:textId="77777777" w:rsidTr="00D16C89">
                    <w:tc>
                      <w:tcPr>
                        <w:tcW w:w="2009" w:type="dxa"/>
                      </w:tcPr>
                      <w:p w14:paraId="1317FC22" w14:textId="23BDEB9C" w:rsidR="00D16C89" w:rsidRDefault="00D16C89" w:rsidP="00D16C89">
                        <w:pPr>
                          <w:rPr>
                            <w:rFonts w:cstheme="minorHAnsi"/>
                            <w:sz w:val="20"/>
                            <w:szCs w:val="20"/>
                          </w:rPr>
                        </w:pPr>
                        <w:r>
                          <w:rPr>
                            <w:rFonts w:cstheme="minorHAnsi"/>
                            <w:sz w:val="20"/>
                            <w:szCs w:val="20"/>
                          </w:rPr>
                          <w:t>Rev06-Msr004</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1A305462" w14:textId="069561D8" w:rsidR="00D16C89" w:rsidRDefault="00D16C89" w:rsidP="00D16C89">
                        <w:pPr>
                          <w:rPr>
                            <w:rFonts w:cstheme="minorHAnsi"/>
                            <w:sz w:val="20"/>
                            <w:szCs w:val="20"/>
                          </w:rPr>
                        </w:pPr>
                        <w:r w:rsidRPr="00135461">
                          <w:rPr>
                            <w:rFonts w:eastAsiaTheme="minorEastAsia" w:cstheme="minorHAnsi"/>
                            <w:sz w:val="20"/>
                            <w:szCs w:val="20"/>
                          </w:rPr>
                          <w:t>LED Parking Garage Luminaire rated &gt; 3600 to 4500 lumens and &gt;= 120 LPW</w:t>
                        </w:r>
                      </w:p>
                    </w:tc>
                    <w:tc>
                      <w:tcPr>
                        <w:tcW w:w="3213" w:type="dxa"/>
                      </w:tcPr>
                      <w:p w14:paraId="4B21F7A3" w14:textId="37133EDE" w:rsidR="00D16C89" w:rsidRDefault="00AC2005" w:rsidP="00D16C89">
                        <w:pPr>
                          <w:rPr>
                            <w:rFonts w:cstheme="minorHAnsi"/>
                            <w:sz w:val="20"/>
                            <w:szCs w:val="20"/>
                          </w:rPr>
                        </w:pPr>
                        <w:r w:rsidRPr="00AC2005">
                          <w:rPr>
                            <w:rFonts w:cstheme="minorHAnsi"/>
                            <w:sz w:val="20"/>
                            <w:szCs w:val="20"/>
                          </w:rPr>
                          <w:t>30% LED, 30% TLED, 20% LF, and 20% MH</w:t>
                        </w:r>
                      </w:p>
                    </w:tc>
                  </w:tr>
                  <w:tr w:rsidR="00D16C89" w14:paraId="1E2FFCA5" w14:textId="77777777" w:rsidTr="00D16C89">
                    <w:tc>
                      <w:tcPr>
                        <w:tcW w:w="2009" w:type="dxa"/>
                      </w:tcPr>
                      <w:p w14:paraId="7D66937D" w14:textId="52445D58" w:rsidR="00D16C89" w:rsidRDefault="00D16C89" w:rsidP="00D16C89">
                        <w:pPr>
                          <w:rPr>
                            <w:rFonts w:cstheme="minorHAnsi"/>
                            <w:sz w:val="20"/>
                            <w:szCs w:val="20"/>
                          </w:rPr>
                        </w:pPr>
                        <w:r>
                          <w:rPr>
                            <w:rFonts w:cstheme="minorHAnsi"/>
                            <w:sz w:val="20"/>
                            <w:szCs w:val="20"/>
                          </w:rPr>
                          <w:t>Rev06-Msr005</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6335180C" w14:textId="2BD74B0D" w:rsidR="00D16C89" w:rsidRDefault="00D16C89" w:rsidP="00D16C89">
                        <w:pPr>
                          <w:rPr>
                            <w:rFonts w:cstheme="minorHAnsi"/>
                            <w:sz w:val="20"/>
                            <w:szCs w:val="20"/>
                          </w:rPr>
                        </w:pPr>
                        <w:r w:rsidRPr="00135461">
                          <w:rPr>
                            <w:rFonts w:eastAsiaTheme="minorEastAsia" w:cstheme="minorHAnsi"/>
                            <w:sz w:val="20"/>
                            <w:szCs w:val="20"/>
                          </w:rPr>
                          <w:t>LED Parking Garage Luminaire rated &gt; 4500 to 5600 lumens and &gt;= 120 LPW</w:t>
                        </w:r>
                      </w:p>
                    </w:tc>
                    <w:tc>
                      <w:tcPr>
                        <w:tcW w:w="3213" w:type="dxa"/>
                      </w:tcPr>
                      <w:p w14:paraId="06E8707C" w14:textId="410D2724" w:rsidR="00D16C89" w:rsidRDefault="00AC2005" w:rsidP="00D16C89">
                        <w:pPr>
                          <w:rPr>
                            <w:rFonts w:cstheme="minorHAnsi"/>
                            <w:sz w:val="20"/>
                            <w:szCs w:val="20"/>
                          </w:rPr>
                        </w:pPr>
                        <w:r w:rsidRPr="00AC2005">
                          <w:rPr>
                            <w:rFonts w:cstheme="minorHAnsi"/>
                            <w:sz w:val="20"/>
                            <w:szCs w:val="20"/>
                          </w:rPr>
                          <w:t>30% LED, 30% TLED, 20% LF, and 20% MH</w:t>
                        </w:r>
                      </w:p>
                    </w:tc>
                  </w:tr>
                  <w:tr w:rsidR="00D16C89" w14:paraId="62CA6364" w14:textId="77777777" w:rsidTr="00D16C89">
                    <w:tc>
                      <w:tcPr>
                        <w:tcW w:w="2009" w:type="dxa"/>
                      </w:tcPr>
                      <w:p w14:paraId="31FC173D" w14:textId="1C1E5234" w:rsidR="00D16C89" w:rsidRDefault="00D16C89" w:rsidP="00D16C89">
                        <w:pPr>
                          <w:rPr>
                            <w:rFonts w:cstheme="minorHAnsi"/>
                            <w:sz w:val="20"/>
                            <w:szCs w:val="20"/>
                          </w:rPr>
                        </w:pPr>
                        <w:r>
                          <w:rPr>
                            <w:rFonts w:cstheme="minorHAnsi"/>
                            <w:sz w:val="20"/>
                            <w:szCs w:val="20"/>
                          </w:rPr>
                          <w:t>Rev06-Msr006</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2F145C13" w14:textId="7D66F24F" w:rsidR="00D16C89" w:rsidRDefault="00D16C89" w:rsidP="00D16C89">
                        <w:pPr>
                          <w:rPr>
                            <w:rFonts w:cstheme="minorHAnsi"/>
                            <w:sz w:val="20"/>
                            <w:szCs w:val="20"/>
                          </w:rPr>
                        </w:pPr>
                        <w:r w:rsidRPr="00135461">
                          <w:rPr>
                            <w:rFonts w:eastAsiaTheme="minorEastAsia" w:cstheme="minorHAnsi"/>
                            <w:sz w:val="20"/>
                            <w:szCs w:val="20"/>
                          </w:rPr>
                          <w:t>LED Parking Garage Luminaire rated &gt; 5600 to 7000 lumens and &gt;= 120 LPW</w:t>
                        </w:r>
                      </w:p>
                    </w:tc>
                    <w:tc>
                      <w:tcPr>
                        <w:tcW w:w="3213" w:type="dxa"/>
                      </w:tcPr>
                      <w:p w14:paraId="3B1D015F" w14:textId="3ABE6768" w:rsidR="00D16C89" w:rsidRDefault="00AC2005" w:rsidP="00D16C89">
                        <w:pPr>
                          <w:rPr>
                            <w:rFonts w:cstheme="minorHAnsi"/>
                            <w:sz w:val="20"/>
                            <w:szCs w:val="20"/>
                          </w:rPr>
                        </w:pPr>
                        <w:r w:rsidRPr="00AC2005">
                          <w:rPr>
                            <w:rFonts w:cstheme="minorHAnsi"/>
                            <w:sz w:val="20"/>
                            <w:szCs w:val="20"/>
                          </w:rPr>
                          <w:t>30% LED, 30% TLED, 20% LF, and 20% MH</w:t>
                        </w:r>
                      </w:p>
                    </w:tc>
                  </w:tr>
                  <w:tr w:rsidR="00D16C89" w14:paraId="40727FA7" w14:textId="77777777" w:rsidTr="00D16C89">
                    <w:tc>
                      <w:tcPr>
                        <w:tcW w:w="2009" w:type="dxa"/>
                      </w:tcPr>
                      <w:p w14:paraId="0953D0EB" w14:textId="2636B72F" w:rsidR="00D16C89" w:rsidRDefault="00D16C89" w:rsidP="00D16C89">
                        <w:pPr>
                          <w:rPr>
                            <w:rFonts w:cstheme="minorHAnsi"/>
                            <w:sz w:val="20"/>
                            <w:szCs w:val="20"/>
                          </w:rPr>
                        </w:pPr>
                        <w:r>
                          <w:rPr>
                            <w:rFonts w:cstheme="minorHAnsi"/>
                            <w:sz w:val="20"/>
                            <w:szCs w:val="20"/>
                          </w:rPr>
                          <w:t>Rev06-Msr007</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6F8275D3" w14:textId="716AB091" w:rsidR="00D16C89" w:rsidRDefault="00D16C89" w:rsidP="00D16C89">
                        <w:pPr>
                          <w:rPr>
                            <w:rFonts w:cstheme="minorHAnsi"/>
                            <w:sz w:val="20"/>
                            <w:szCs w:val="20"/>
                          </w:rPr>
                        </w:pPr>
                        <w:r w:rsidRPr="001C5E2E">
                          <w:rPr>
                            <w:rFonts w:cstheme="minorHAnsi"/>
                            <w:color w:val="000000"/>
                            <w:sz w:val="20"/>
                            <w:szCs w:val="20"/>
                          </w:rPr>
                          <w:t>LED Parking Garage Luminaire rated &gt; 7000 to 8800 lumens and &gt;= 120 LPW</w:t>
                        </w:r>
                      </w:p>
                    </w:tc>
                    <w:tc>
                      <w:tcPr>
                        <w:tcW w:w="3213" w:type="dxa"/>
                      </w:tcPr>
                      <w:p w14:paraId="7AEF112A" w14:textId="3450ABBC" w:rsidR="00D16C89" w:rsidRDefault="00AC2005" w:rsidP="00D16C89">
                        <w:pPr>
                          <w:rPr>
                            <w:rFonts w:cstheme="minorHAnsi"/>
                            <w:sz w:val="20"/>
                            <w:szCs w:val="20"/>
                          </w:rPr>
                        </w:pPr>
                        <w:r w:rsidRPr="00AC2005">
                          <w:rPr>
                            <w:rFonts w:cstheme="minorHAnsi"/>
                            <w:sz w:val="20"/>
                            <w:szCs w:val="20"/>
                          </w:rPr>
                          <w:t>30% LED, 30% TLED, 20% LF, and 20% MH</w:t>
                        </w:r>
                      </w:p>
                    </w:tc>
                  </w:tr>
                  <w:tr w:rsidR="00D16C89" w14:paraId="259D34BD" w14:textId="77777777" w:rsidTr="00D16C89">
                    <w:tc>
                      <w:tcPr>
                        <w:tcW w:w="2009" w:type="dxa"/>
                      </w:tcPr>
                      <w:p w14:paraId="03980C34" w14:textId="3B5E2824" w:rsidR="00D16C89" w:rsidRDefault="00D16C89" w:rsidP="00D16C89">
                        <w:pPr>
                          <w:rPr>
                            <w:rFonts w:cstheme="minorHAnsi"/>
                            <w:sz w:val="20"/>
                            <w:szCs w:val="20"/>
                          </w:rPr>
                        </w:pPr>
                        <w:r>
                          <w:rPr>
                            <w:rFonts w:cstheme="minorHAnsi"/>
                            <w:sz w:val="20"/>
                            <w:szCs w:val="20"/>
                          </w:rPr>
                          <w:t>Rev06-Msr008</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14:paraId="7B18D4E5" w14:textId="25048BDC" w:rsidR="00D16C89" w:rsidRDefault="00D16C89" w:rsidP="00D16C89">
                        <w:pPr>
                          <w:rPr>
                            <w:rFonts w:cstheme="minorHAnsi"/>
                            <w:sz w:val="20"/>
                            <w:szCs w:val="20"/>
                          </w:rPr>
                        </w:pPr>
                        <w:r w:rsidRPr="00EB5D05">
                          <w:rPr>
                            <w:rFonts w:cstheme="minorHAnsi"/>
                            <w:color w:val="000000"/>
                            <w:sz w:val="20"/>
                            <w:szCs w:val="20"/>
                          </w:rPr>
                          <w:t>LED Parking Garage Luminaire rated &gt; 8800 to 11000 lumens and &gt;= 120 LPW</w:t>
                        </w:r>
                      </w:p>
                    </w:tc>
                    <w:tc>
                      <w:tcPr>
                        <w:tcW w:w="3213" w:type="dxa"/>
                      </w:tcPr>
                      <w:p w14:paraId="02AC4344" w14:textId="205F3076" w:rsidR="00D16C89" w:rsidRDefault="00AC2005" w:rsidP="00D16C89">
                        <w:pPr>
                          <w:rPr>
                            <w:rFonts w:cstheme="minorHAnsi"/>
                            <w:sz w:val="20"/>
                            <w:szCs w:val="20"/>
                          </w:rPr>
                        </w:pPr>
                        <w:r w:rsidRPr="00AC2005">
                          <w:rPr>
                            <w:rFonts w:cstheme="minorHAnsi"/>
                            <w:sz w:val="20"/>
                            <w:szCs w:val="20"/>
                          </w:rPr>
                          <w:t>30% LED, 30% TLED, 20% LF, and 20% MH</w:t>
                        </w:r>
                      </w:p>
                    </w:tc>
                  </w:tr>
                </w:tbl>
                <w:p w14:paraId="27F52C6B" w14:textId="2F315F31" w:rsidR="00EC142F" w:rsidRDefault="00EC142F" w:rsidP="008A1781">
                  <w:pPr>
                    <w:rPr>
                      <w:rFonts w:cstheme="minorHAnsi"/>
                      <w:sz w:val="20"/>
                      <w:szCs w:val="20"/>
                    </w:rPr>
                  </w:pPr>
                  <w:r>
                    <w:rPr>
                      <w:rFonts w:cstheme="minorHAnsi"/>
                      <w:sz w:val="20"/>
                      <w:szCs w:val="20"/>
                    </w:rPr>
                    <w:t xml:space="preserve"> </w:t>
                  </w:r>
                </w:p>
              </w:tc>
            </w:tr>
            <w:bookmarkEnd w:id="11"/>
          </w:tbl>
          <w:p w14:paraId="4659C7FA" w14:textId="14D2771A" w:rsidR="00DB71F1" w:rsidRPr="00036409" w:rsidRDefault="00DB71F1" w:rsidP="001D57D7">
            <w:pPr>
              <w:rPr>
                <w:rFonts w:cstheme="minorHAnsi"/>
                <w:sz w:val="20"/>
                <w:szCs w:val="20"/>
              </w:rPr>
            </w:pPr>
          </w:p>
        </w:tc>
      </w:tr>
      <w:tr w:rsidR="00DB71F1" w14:paraId="4659C7FE" w14:textId="77777777" w:rsidTr="001C47C1">
        <w:trPr>
          <w:cantSplit/>
        </w:trPr>
        <w:tc>
          <w:tcPr>
            <w:tcW w:w="1449" w:type="dxa"/>
            <w:vAlign w:val="center"/>
          </w:tcPr>
          <w:p w14:paraId="4659C7FC" w14:textId="77777777" w:rsidR="00DB71F1" w:rsidRPr="001D77F7" w:rsidRDefault="00DB71F1" w:rsidP="00CA1893">
            <w:pPr>
              <w:rPr>
                <w:b/>
              </w:rPr>
            </w:pPr>
            <w:r w:rsidRPr="001D77F7">
              <w:rPr>
                <w:b/>
              </w:rPr>
              <w:t xml:space="preserve">1.2 Technical Description </w:t>
            </w:r>
          </w:p>
        </w:tc>
        <w:tc>
          <w:tcPr>
            <w:tcW w:w="9441" w:type="dxa"/>
          </w:tcPr>
          <w:p w14:paraId="3F84C998" w14:textId="77777777" w:rsidR="00EA3529" w:rsidRPr="00972614" w:rsidRDefault="00EA3529" w:rsidP="00EA3529">
            <w:pPr>
              <w:ind w:right="900"/>
              <w:rPr>
                <w:i/>
                <w:sz w:val="20"/>
                <w:szCs w:val="20"/>
              </w:rPr>
            </w:pPr>
            <w:r w:rsidRPr="00972614">
              <w:rPr>
                <w:sz w:val="20"/>
                <w:szCs w:val="20"/>
              </w:rPr>
              <w:t xml:space="preserve">LED products are able to outperform discharge-lamp technologies across Outdoor lighting. The demanding photometric requirements of garage lighting, where fixtures must spread light as widely as possible from low overhead height, is well-suited for the improved optical control of LED products. </w:t>
            </w:r>
          </w:p>
          <w:p w14:paraId="4659C7FD" w14:textId="1968BC7A" w:rsidR="00DB71F1" w:rsidRPr="00233EE9" w:rsidRDefault="00DB71F1" w:rsidP="00233EE9">
            <w:pPr>
              <w:pStyle w:val="Default"/>
              <w:rPr>
                <w:rFonts w:asciiTheme="minorHAnsi" w:hAnsiTheme="minorHAnsi" w:cstheme="minorHAnsi"/>
                <w:sz w:val="20"/>
                <w:szCs w:val="20"/>
              </w:rPr>
            </w:pPr>
          </w:p>
        </w:tc>
      </w:tr>
      <w:tr w:rsidR="008775D7" w:rsidRPr="008775D7" w14:paraId="4659C801" w14:textId="77777777" w:rsidTr="00FA7A4C">
        <w:trPr>
          <w:cantSplit/>
        </w:trPr>
        <w:tc>
          <w:tcPr>
            <w:tcW w:w="1449" w:type="dxa"/>
            <w:vAlign w:val="center"/>
          </w:tcPr>
          <w:p w14:paraId="4659C7FF" w14:textId="24AC6329" w:rsidR="008775D7" w:rsidRPr="00241A1F" w:rsidRDefault="006412EA" w:rsidP="00241A1F">
            <w:pPr>
              <w:jc w:val="right"/>
              <w:rPr>
                <w:sz w:val="20"/>
                <w:szCs w:val="20"/>
              </w:rPr>
            </w:pPr>
            <w:r>
              <w:rPr>
                <w:sz w:val="20"/>
                <w:szCs w:val="20"/>
              </w:rPr>
              <w:lastRenderedPageBreak/>
              <w:t>Requirements</w:t>
            </w:r>
          </w:p>
        </w:tc>
        <w:tc>
          <w:tcPr>
            <w:tcW w:w="9441" w:type="dxa"/>
          </w:tcPr>
          <w:p w14:paraId="1E0ACC78" w14:textId="77777777" w:rsidR="003F216D" w:rsidRDefault="003F216D" w:rsidP="003F216D">
            <w:pPr>
              <w:pStyle w:val="Default"/>
              <w:rPr>
                <w:rFonts w:asciiTheme="minorHAnsi" w:hAnsiTheme="minorHAnsi" w:cstheme="minorHAnsi"/>
                <w:b/>
                <w:bCs/>
                <w:i/>
                <w:iCs/>
                <w:sz w:val="20"/>
                <w:szCs w:val="20"/>
              </w:rPr>
            </w:pPr>
          </w:p>
          <w:p w14:paraId="1F52D4D0" w14:textId="77777777" w:rsidR="003F216D" w:rsidRPr="00314785" w:rsidRDefault="003F216D" w:rsidP="003F216D">
            <w:pPr>
              <w:pStyle w:val="Default"/>
              <w:rPr>
                <w:rFonts w:asciiTheme="minorHAnsi" w:hAnsiTheme="minorHAnsi" w:cstheme="minorHAnsi"/>
                <w:sz w:val="20"/>
                <w:szCs w:val="20"/>
              </w:rPr>
            </w:pPr>
            <w:r w:rsidRPr="00314785">
              <w:rPr>
                <w:rFonts w:asciiTheme="minorHAnsi" w:hAnsiTheme="minorHAnsi" w:cstheme="minorHAnsi"/>
                <w:b/>
                <w:bCs/>
                <w:i/>
                <w:iCs/>
                <w:sz w:val="20"/>
                <w:szCs w:val="20"/>
              </w:rPr>
              <w:t xml:space="preserve">Program Restrictions and Guidelines </w:t>
            </w:r>
          </w:p>
          <w:p w14:paraId="47BAF266" w14:textId="77777777" w:rsidR="003F216D" w:rsidRDefault="003F216D" w:rsidP="003F216D">
            <w:pPr>
              <w:pStyle w:val="Default"/>
              <w:rPr>
                <w:rFonts w:asciiTheme="minorHAnsi" w:hAnsiTheme="minorHAnsi" w:cstheme="minorHAnsi"/>
                <w:sz w:val="20"/>
                <w:szCs w:val="20"/>
              </w:rPr>
            </w:pPr>
            <w:r w:rsidRPr="00314785">
              <w:rPr>
                <w:rFonts w:asciiTheme="minorHAnsi" w:hAnsiTheme="minorHAnsi" w:cstheme="minorHAnsi"/>
                <w:sz w:val="20"/>
                <w:szCs w:val="20"/>
              </w:rPr>
              <w:t xml:space="preserve">To qualify for a rebate, the following requirements must be met: </w:t>
            </w:r>
          </w:p>
          <w:p w14:paraId="69F20DCA" w14:textId="77777777" w:rsidR="003F216D" w:rsidRDefault="003F216D" w:rsidP="003F216D">
            <w:pPr>
              <w:pStyle w:val="Default"/>
              <w:rPr>
                <w:rFonts w:asciiTheme="minorHAnsi" w:hAnsiTheme="minorHAnsi" w:cstheme="minorHAnsi"/>
                <w:sz w:val="20"/>
                <w:szCs w:val="20"/>
              </w:rPr>
            </w:pPr>
          </w:p>
          <w:p w14:paraId="0607FD51" w14:textId="77777777" w:rsidR="003F216D" w:rsidRPr="0058658F" w:rsidRDefault="003F216D" w:rsidP="003F216D">
            <w:pPr>
              <w:pStyle w:val="Default"/>
              <w:numPr>
                <w:ilvl w:val="0"/>
                <w:numId w:val="25"/>
              </w:numPr>
              <w:rPr>
                <w:rFonts w:asciiTheme="minorHAnsi" w:hAnsiTheme="minorHAnsi" w:cstheme="minorHAnsi"/>
                <w:sz w:val="20"/>
                <w:szCs w:val="20"/>
              </w:rPr>
            </w:pPr>
            <w:r w:rsidRPr="0058658F">
              <w:rPr>
                <w:rFonts w:asciiTheme="minorHAnsi" w:hAnsiTheme="minorHAnsi" w:cstheme="minorHAnsi"/>
                <w:sz w:val="20"/>
                <w:szCs w:val="20"/>
              </w:rPr>
              <w:t>Luminaires must be classified and listed under the Outdoor Category with a Primary Use Designation of either Parking Garage Luminaires or Retrofit Kits for Parking Garage Luminaires</w:t>
            </w:r>
            <w:r>
              <w:rPr>
                <w:rFonts w:asciiTheme="minorHAnsi" w:hAnsiTheme="minorHAnsi" w:cstheme="minorHAnsi"/>
                <w:sz w:val="20"/>
                <w:szCs w:val="20"/>
              </w:rPr>
              <w:t>.</w:t>
            </w:r>
          </w:p>
          <w:p w14:paraId="7B8DB45C" w14:textId="77777777" w:rsidR="003F216D" w:rsidRDefault="003F216D" w:rsidP="003F216D">
            <w:pPr>
              <w:pStyle w:val="Default"/>
              <w:rPr>
                <w:rFonts w:asciiTheme="minorHAnsi" w:hAnsiTheme="minorHAnsi" w:cstheme="minorHAnsi"/>
                <w:sz w:val="20"/>
                <w:szCs w:val="20"/>
              </w:rPr>
            </w:pPr>
          </w:p>
          <w:p w14:paraId="064D2683" w14:textId="01388F43" w:rsidR="003F216D" w:rsidRDefault="003F216D" w:rsidP="003F216D">
            <w:pPr>
              <w:pStyle w:val="Default"/>
              <w:numPr>
                <w:ilvl w:val="0"/>
                <w:numId w:val="25"/>
              </w:numPr>
              <w:rPr>
                <w:rFonts w:asciiTheme="minorHAnsi" w:hAnsiTheme="minorHAnsi" w:cstheme="minorHAnsi"/>
                <w:sz w:val="20"/>
                <w:szCs w:val="20"/>
              </w:rPr>
            </w:pPr>
            <w:r w:rsidRPr="0058658F">
              <w:rPr>
                <w:rFonts w:asciiTheme="minorHAnsi" w:hAnsiTheme="minorHAnsi" w:cstheme="minorHAnsi"/>
                <w:sz w:val="20"/>
                <w:szCs w:val="20"/>
              </w:rPr>
              <w:t xml:space="preserve">Luminaires must meet the DLC Technical Requirements version in effect at the time of installation and </w:t>
            </w:r>
            <w:r>
              <w:rPr>
                <w:rFonts w:asciiTheme="minorHAnsi" w:hAnsiTheme="minorHAnsi" w:cstheme="minorHAnsi"/>
                <w:sz w:val="20"/>
                <w:szCs w:val="20"/>
              </w:rPr>
              <w:t>b</w:t>
            </w:r>
            <w:r w:rsidRPr="0058658F">
              <w:rPr>
                <w:rFonts w:asciiTheme="minorHAnsi" w:hAnsiTheme="minorHAnsi" w:cstheme="minorHAnsi"/>
                <w:sz w:val="20"/>
                <w:szCs w:val="20"/>
              </w:rPr>
              <w:t>e 120 lumens per watt or higher</w:t>
            </w:r>
            <w:r>
              <w:rPr>
                <w:rFonts w:asciiTheme="minorHAnsi" w:hAnsiTheme="minorHAnsi" w:cstheme="minorHAnsi"/>
                <w:sz w:val="20"/>
                <w:szCs w:val="20"/>
              </w:rPr>
              <w:t>.</w:t>
            </w:r>
          </w:p>
          <w:p w14:paraId="71DCA75F" w14:textId="77777777" w:rsidR="00FD7EDB" w:rsidRPr="0058658F" w:rsidRDefault="00FD7EDB" w:rsidP="00FD7EDB">
            <w:pPr>
              <w:pStyle w:val="Default"/>
              <w:rPr>
                <w:rFonts w:asciiTheme="minorHAnsi" w:hAnsiTheme="minorHAnsi" w:cstheme="minorHAnsi"/>
                <w:sz w:val="20"/>
                <w:szCs w:val="20"/>
              </w:rPr>
            </w:pPr>
          </w:p>
          <w:p w14:paraId="58CB1115" w14:textId="77777777" w:rsidR="003F216D" w:rsidRPr="0058658F" w:rsidRDefault="003F216D" w:rsidP="003F216D">
            <w:pPr>
              <w:pStyle w:val="Default"/>
              <w:numPr>
                <w:ilvl w:val="0"/>
                <w:numId w:val="25"/>
              </w:numPr>
              <w:rPr>
                <w:rFonts w:asciiTheme="minorHAnsi" w:hAnsiTheme="minorHAnsi" w:cstheme="minorHAnsi"/>
                <w:sz w:val="20"/>
                <w:szCs w:val="20"/>
              </w:rPr>
            </w:pPr>
            <w:r w:rsidRPr="0058658F">
              <w:rPr>
                <w:rFonts w:asciiTheme="minorHAnsi" w:hAnsiTheme="minorHAnsi" w:cstheme="minorHAnsi"/>
                <w:sz w:val="20"/>
                <w:szCs w:val="20"/>
              </w:rPr>
              <w:t>A product cut sheet and installation instructions must be provided.</w:t>
            </w:r>
          </w:p>
          <w:p w14:paraId="7772A083" w14:textId="77777777" w:rsidR="00064F9B" w:rsidRPr="005C25C1" w:rsidRDefault="00064F9B" w:rsidP="00064F9B">
            <w:pPr>
              <w:pStyle w:val="Default"/>
              <w:spacing w:after="47"/>
              <w:ind w:left="720"/>
              <w:rPr>
                <w:rFonts w:asciiTheme="minorHAnsi" w:hAnsiTheme="minorHAnsi" w:cstheme="minorHAnsi"/>
                <w:sz w:val="20"/>
                <w:szCs w:val="20"/>
              </w:rPr>
            </w:pPr>
          </w:p>
          <w:p w14:paraId="29712A00" w14:textId="77777777" w:rsidR="00DA7746" w:rsidRPr="00DA7746" w:rsidRDefault="00DA7746" w:rsidP="00DA7746">
            <w:pPr>
              <w:autoSpaceDE w:val="0"/>
              <w:autoSpaceDN w:val="0"/>
              <w:adjustRightInd w:val="0"/>
              <w:rPr>
                <w:rFonts w:eastAsiaTheme="minorHAnsi" w:cstheme="minorHAnsi"/>
                <w:color w:val="000000"/>
                <w:sz w:val="20"/>
                <w:szCs w:val="20"/>
              </w:rPr>
            </w:pPr>
            <w:r w:rsidRPr="00DA7746">
              <w:rPr>
                <w:rFonts w:eastAsiaTheme="minorHAnsi" w:cstheme="minorHAnsi"/>
                <w:b/>
                <w:bCs/>
                <w:i/>
                <w:iCs/>
                <w:color w:val="000000"/>
                <w:sz w:val="20"/>
                <w:szCs w:val="20"/>
              </w:rPr>
              <w:t xml:space="preserve">Terms and Conditions </w:t>
            </w:r>
          </w:p>
          <w:p w14:paraId="75650F66" w14:textId="63C21D65" w:rsidR="00DA7746" w:rsidRDefault="00DA7746" w:rsidP="00DA7746">
            <w:pPr>
              <w:autoSpaceDE w:val="0"/>
              <w:autoSpaceDN w:val="0"/>
              <w:adjustRightInd w:val="0"/>
              <w:rPr>
                <w:rFonts w:eastAsiaTheme="minorHAnsi" w:cstheme="minorHAnsi"/>
                <w:color w:val="000000"/>
                <w:sz w:val="20"/>
                <w:szCs w:val="20"/>
              </w:rPr>
            </w:pPr>
            <w:r w:rsidRPr="00DA7746">
              <w:rPr>
                <w:rFonts w:eastAsiaTheme="minorHAnsi" w:cstheme="minorHAnsi"/>
                <w:color w:val="000000"/>
                <w:sz w:val="20"/>
                <w:szCs w:val="20"/>
              </w:rPr>
              <w:t>The customer must be a</w:t>
            </w:r>
            <w:r w:rsidR="003F216D">
              <w:rPr>
                <w:rFonts w:eastAsiaTheme="minorHAnsi" w:cstheme="minorHAnsi"/>
                <w:color w:val="000000"/>
                <w:sz w:val="20"/>
                <w:szCs w:val="20"/>
              </w:rPr>
              <w:t>n</w:t>
            </w:r>
            <w:r w:rsidRPr="00DA7746">
              <w:rPr>
                <w:rFonts w:eastAsiaTheme="minorHAnsi" w:cstheme="minorHAnsi"/>
                <w:color w:val="000000"/>
                <w:sz w:val="20"/>
                <w:szCs w:val="20"/>
              </w:rPr>
              <w:t xml:space="preserve"> </w:t>
            </w:r>
            <w:r>
              <w:rPr>
                <w:rFonts w:eastAsiaTheme="minorHAnsi" w:cstheme="minorHAnsi"/>
                <w:color w:val="000000"/>
                <w:sz w:val="20"/>
                <w:szCs w:val="20"/>
              </w:rPr>
              <w:t>SDG&amp;</w:t>
            </w:r>
            <w:r w:rsidRPr="00DA7746">
              <w:rPr>
                <w:rFonts w:eastAsiaTheme="minorHAnsi" w:cstheme="minorHAnsi"/>
                <w:color w:val="000000"/>
                <w:sz w:val="20"/>
                <w:szCs w:val="20"/>
              </w:rPr>
              <w:t xml:space="preserve">E electrical customer served under a commercial/industrial rate schedule. </w:t>
            </w:r>
          </w:p>
          <w:p w14:paraId="4F74B1A2" w14:textId="77777777" w:rsidR="00064F9B" w:rsidRPr="00DA7746" w:rsidRDefault="00064F9B" w:rsidP="00DA7746">
            <w:pPr>
              <w:autoSpaceDE w:val="0"/>
              <w:autoSpaceDN w:val="0"/>
              <w:adjustRightInd w:val="0"/>
              <w:rPr>
                <w:rFonts w:eastAsiaTheme="minorHAnsi" w:cstheme="minorHAnsi"/>
                <w:color w:val="000000"/>
                <w:sz w:val="20"/>
                <w:szCs w:val="20"/>
              </w:rPr>
            </w:pPr>
          </w:p>
          <w:p w14:paraId="410CAE3F" w14:textId="77777777" w:rsidR="00DA7746" w:rsidRPr="00DA7746" w:rsidRDefault="00DA7746" w:rsidP="00DA7746">
            <w:pPr>
              <w:autoSpaceDE w:val="0"/>
              <w:autoSpaceDN w:val="0"/>
              <w:adjustRightInd w:val="0"/>
              <w:rPr>
                <w:rFonts w:eastAsiaTheme="minorHAnsi" w:cstheme="minorHAnsi"/>
                <w:color w:val="000000"/>
                <w:sz w:val="20"/>
                <w:szCs w:val="20"/>
              </w:rPr>
            </w:pPr>
            <w:r w:rsidRPr="00DA7746">
              <w:rPr>
                <w:rFonts w:eastAsiaTheme="minorHAnsi" w:cstheme="minorHAnsi"/>
                <w:b/>
                <w:bCs/>
                <w:i/>
                <w:iCs/>
                <w:color w:val="000000"/>
                <w:sz w:val="20"/>
                <w:szCs w:val="20"/>
              </w:rPr>
              <w:t xml:space="preserve">Market Applicability </w:t>
            </w:r>
          </w:p>
          <w:p w14:paraId="0BDE2F0A" w14:textId="77777777" w:rsidR="00314785" w:rsidRDefault="00064F9B" w:rsidP="00713453">
            <w:pPr>
              <w:rPr>
                <w:rFonts w:cstheme="minorHAnsi"/>
                <w:sz w:val="20"/>
                <w:szCs w:val="20"/>
              </w:rPr>
            </w:pPr>
            <w:r w:rsidRPr="0058658F">
              <w:rPr>
                <w:rFonts w:cstheme="minorHAnsi"/>
                <w:sz w:val="20"/>
                <w:szCs w:val="20"/>
              </w:rPr>
              <w:t xml:space="preserve">These measures are offered via Midstream, Downstream and Direct Install delivery types.  </w:t>
            </w:r>
          </w:p>
          <w:p w14:paraId="4659C800" w14:textId="26A465B2" w:rsidR="00064F9B" w:rsidRPr="00036409" w:rsidRDefault="00064F9B" w:rsidP="00713453">
            <w:pPr>
              <w:rPr>
                <w:rFonts w:cstheme="minorHAnsi"/>
                <w:sz w:val="20"/>
                <w:szCs w:val="20"/>
              </w:rPr>
            </w:pPr>
          </w:p>
        </w:tc>
      </w:tr>
      <w:tr w:rsidR="006412EA" w:rsidRPr="008775D7" w14:paraId="4659C804" w14:textId="77777777" w:rsidTr="00FA7A4C">
        <w:trPr>
          <w:cantSplit/>
        </w:trPr>
        <w:tc>
          <w:tcPr>
            <w:tcW w:w="1449" w:type="dxa"/>
            <w:vAlign w:val="center"/>
          </w:tcPr>
          <w:p w14:paraId="4659C802" w14:textId="77777777" w:rsidR="006412EA" w:rsidRPr="00241A1F" w:rsidRDefault="006412EA" w:rsidP="00FA7A4C">
            <w:pPr>
              <w:jc w:val="center"/>
              <w:rPr>
                <w:sz w:val="20"/>
                <w:szCs w:val="20"/>
              </w:rPr>
            </w:pPr>
            <w:r w:rsidRPr="00241A1F">
              <w:rPr>
                <w:sz w:val="20"/>
                <w:szCs w:val="20"/>
              </w:rPr>
              <w:t>Code for All Measures</w:t>
            </w:r>
          </w:p>
        </w:tc>
        <w:tc>
          <w:tcPr>
            <w:tcW w:w="9441" w:type="dxa"/>
          </w:tcPr>
          <w:p w14:paraId="3CC09485" w14:textId="57A2B617" w:rsidR="006412EA" w:rsidRPr="002A43EE" w:rsidRDefault="006412EA" w:rsidP="006412EA">
            <w:pPr>
              <w:rPr>
                <w:rFonts w:cstheme="minorHAnsi"/>
                <w:sz w:val="20"/>
                <w:szCs w:val="20"/>
              </w:rPr>
            </w:pPr>
            <w:r w:rsidRPr="002A43EE">
              <w:rPr>
                <w:rFonts w:cstheme="minorHAnsi"/>
                <w:sz w:val="20"/>
                <w:szCs w:val="20"/>
              </w:rPr>
              <w:t xml:space="preserve">As stated per </w:t>
            </w:r>
            <w:r w:rsidR="00DA7746" w:rsidRPr="002A43EE">
              <w:rPr>
                <w:rFonts w:cstheme="minorHAnsi"/>
                <w:sz w:val="20"/>
                <w:szCs w:val="20"/>
              </w:rPr>
              <w:t xml:space="preserve">PGECOLTG151 Revision </w:t>
            </w:r>
            <w:r w:rsidR="00785D2E">
              <w:rPr>
                <w:rFonts w:cstheme="minorHAnsi"/>
                <w:sz w:val="20"/>
                <w:szCs w:val="20"/>
              </w:rPr>
              <w:t>9</w:t>
            </w:r>
            <w:r w:rsidR="00DA7746" w:rsidRPr="002A43EE">
              <w:rPr>
                <w:rFonts w:cstheme="minorHAnsi"/>
                <w:sz w:val="20"/>
                <w:szCs w:val="20"/>
              </w:rPr>
              <w:t xml:space="preserve"> workpaper</w:t>
            </w:r>
            <w:r w:rsidR="000B658F">
              <w:rPr>
                <w:rFonts w:cstheme="minorHAnsi"/>
                <w:sz w:val="20"/>
                <w:szCs w:val="20"/>
              </w:rPr>
              <w:t xml:space="preserve"> </w:t>
            </w:r>
            <w:r w:rsidR="002A43EE" w:rsidRPr="002A43EE">
              <w:rPr>
                <w:rFonts w:cstheme="minorHAnsi"/>
                <w:sz w:val="20"/>
                <w:szCs w:val="20"/>
              </w:rPr>
              <w:t xml:space="preserve">and provided herein below. </w:t>
            </w:r>
          </w:p>
          <w:p w14:paraId="216920E4" w14:textId="43AFA840" w:rsidR="002A43EE" w:rsidRPr="002A43EE" w:rsidRDefault="002A43EE" w:rsidP="006412EA">
            <w:pPr>
              <w:rPr>
                <w:rFonts w:cstheme="minorHAnsi"/>
                <w:sz w:val="20"/>
                <w:szCs w:val="20"/>
              </w:rPr>
            </w:pPr>
          </w:p>
          <w:p w14:paraId="55F4FD5A" w14:textId="77777777" w:rsidR="002A43EE" w:rsidRPr="00B35FC7" w:rsidRDefault="002A43EE" w:rsidP="002A43EE">
            <w:pPr>
              <w:pStyle w:val="Heading3"/>
              <w:outlineLvl w:val="2"/>
              <w:rPr>
                <w:rFonts w:asciiTheme="minorHAnsi" w:hAnsiTheme="minorHAnsi" w:cstheme="minorHAnsi"/>
                <w:color w:val="000000" w:themeColor="text1"/>
                <w:sz w:val="20"/>
                <w:szCs w:val="20"/>
              </w:rPr>
            </w:pPr>
            <w:r w:rsidRPr="00B35FC7">
              <w:rPr>
                <w:rFonts w:asciiTheme="minorHAnsi" w:hAnsiTheme="minorHAnsi" w:cstheme="minorHAnsi"/>
                <w:color w:val="000000" w:themeColor="text1"/>
                <w:sz w:val="20"/>
                <w:szCs w:val="20"/>
              </w:rPr>
              <w:t>Codes &amp; Standards Requirements</w:t>
            </w:r>
          </w:p>
          <w:p w14:paraId="32A85171" w14:textId="395043CF" w:rsidR="002A43EE" w:rsidRPr="002A43EE" w:rsidRDefault="002A43EE" w:rsidP="002A43EE">
            <w:pPr>
              <w:rPr>
                <w:rFonts w:cstheme="minorHAnsi"/>
                <w:sz w:val="20"/>
                <w:szCs w:val="20"/>
                <w:highlight w:val="yellow"/>
              </w:rPr>
            </w:pPr>
            <w:r w:rsidRPr="002A43EE">
              <w:rPr>
                <w:rFonts w:cstheme="minorHAnsi"/>
                <w:b/>
                <w:bCs/>
                <w:i/>
                <w:iCs/>
                <w:sz w:val="20"/>
                <w:szCs w:val="20"/>
              </w:rPr>
              <w:t>Title 20</w:t>
            </w:r>
            <w:r w:rsidRPr="002A43EE">
              <w:rPr>
                <w:rFonts w:cstheme="minorHAnsi"/>
                <w:sz w:val="20"/>
                <w:szCs w:val="20"/>
              </w:rPr>
              <w:t>: These measures do not fall under Title 20 [2016] of the California Energy Regulations. The Metal Halide (MH) fixtures in the base case do fall under Title 20, and the wattages used for savings calculations are based on formulae from Table N-1 on page 283 and section 1605.3(n)(1)(B) on page 318.</w:t>
            </w:r>
            <w:r w:rsidR="008925A5" w:rsidRPr="002A43EE" w:rsidDel="008925A5">
              <w:rPr>
                <w:rStyle w:val="EndnoteReference"/>
                <w:rFonts w:cstheme="minorHAnsi"/>
                <w:sz w:val="20"/>
                <w:szCs w:val="20"/>
              </w:rPr>
              <w:t xml:space="preserve"> </w:t>
            </w:r>
          </w:p>
          <w:p w14:paraId="7E493D87" w14:textId="77777777" w:rsidR="002A43EE" w:rsidRPr="002A43EE" w:rsidRDefault="002A43EE" w:rsidP="002A43EE">
            <w:pPr>
              <w:rPr>
                <w:rFonts w:cstheme="minorHAnsi"/>
                <w:sz w:val="20"/>
                <w:szCs w:val="20"/>
                <w:highlight w:val="yellow"/>
              </w:rPr>
            </w:pPr>
          </w:p>
          <w:p w14:paraId="5ACA704F" w14:textId="77777777" w:rsidR="002A43EE" w:rsidRPr="002A43EE" w:rsidRDefault="002A43EE" w:rsidP="002A43EE">
            <w:pPr>
              <w:rPr>
                <w:rFonts w:cstheme="minorHAnsi"/>
                <w:sz w:val="20"/>
                <w:szCs w:val="20"/>
                <w:highlight w:val="yellow"/>
              </w:rPr>
            </w:pPr>
            <w:r w:rsidRPr="002A43EE">
              <w:rPr>
                <w:rFonts w:cstheme="minorHAnsi"/>
                <w:b/>
                <w:bCs/>
                <w:i/>
                <w:iCs/>
                <w:sz w:val="20"/>
                <w:szCs w:val="20"/>
              </w:rPr>
              <w:t>Title 24:</w:t>
            </w:r>
            <w:r w:rsidRPr="002A43EE">
              <w:rPr>
                <w:rFonts w:cstheme="minorHAnsi"/>
                <w:sz w:val="20"/>
                <w:szCs w:val="20"/>
              </w:rPr>
              <w:t xml:space="preserve"> Section 110.9 and 130.2 of Title 24 [2016] details the mandatory requirements for lighting control devices and systems, ballasts, and luminaires and outdoor lighting controls and equipment. Power consumption is prescribed through calculations at the site level. Individual fixture optical performance is restricted only in section 130.2. This section describes the number of lumens exiting the fixtures at upward angles and angles near-horizontal, which also depends on the lighting zone.</w:t>
            </w:r>
          </w:p>
          <w:p w14:paraId="234361BD" w14:textId="77777777" w:rsidR="002A43EE" w:rsidRPr="002A43EE" w:rsidRDefault="002A43EE" w:rsidP="002A43EE">
            <w:pPr>
              <w:rPr>
                <w:rFonts w:cstheme="minorHAnsi"/>
                <w:sz w:val="20"/>
                <w:szCs w:val="20"/>
                <w:highlight w:val="yellow"/>
              </w:rPr>
            </w:pPr>
          </w:p>
          <w:p w14:paraId="6B095DBC" w14:textId="2D8056CF" w:rsidR="002A43EE" w:rsidRPr="002A43EE" w:rsidRDefault="002A43EE" w:rsidP="002A43EE">
            <w:pPr>
              <w:pStyle w:val="CommentText"/>
              <w:rPr>
                <w:rFonts w:cstheme="minorHAnsi"/>
              </w:rPr>
            </w:pPr>
            <w:r w:rsidRPr="00F77B7B">
              <w:rPr>
                <w:rFonts w:cstheme="minorHAnsi"/>
                <w:b/>
                <w:i/>
              </w:rPr>
              <w:t>Title 24</w:t>
            </w:r>
            <w:r w:rsidR="00972614" w:rsidRPr="00F77B7B">
              <w:rPr>
                <w:rFonts w:cstheme="minorHAnsi"/>
                <w:b/>
              </w:rPr>
              <w:t>:</w:t>
            </w:r>
            <w:r w:rsidRPr="002A43EE">
              <w:rPr>
                <w:rFonts w:cstheme="minorHAnsi"/>
              </w:rPr>
              <w:t xml:space="preserve"> Section 130.1(c)7B for parking garage controls:</w:t>
            </w:r>
          </w:p>
          <w:p w14:paraId="615DD979" w14:textId="376CB810" w:rsidR="002A43EE" w:rsidRPr="002A43EE" w:rsidRDefault="002A43EE" w:rsidP="002A43EE">
            <w:pPr>
              <w:pStyle w:val="CommentText"/>
              <w:rPr>
                <w:rFonts w:cstheme="minorHAnsi"/>
              </w:rPr>
            </w:pPr>
            <w:r w:rsidRPr="002A43EE">
              <w:rPr>
                <w:rFonts w:cstheme="minorHAnsi"/>
              </w:rPr>
              <w:t xml:space="preserve">In parking garages, parking areas and loading and unloading areas, general lighting shall be controlled by occupant sensing controls having at least one control step between 20 percent and 50 percent of design lighting power. No more than 500 watts of rated lighting power shall be controlled together as a single zone. A reasonably uniform level of illuminance shall be achieved in accordance with the applicable requirements in TABLE 130.1-A. The occupant sensing controls shall be capable of automatically turning the lighting fully ON only in the separately controlled </w:t>
            </w:r>
            <w:del w:id="13" w:author="Author">
              <w:r w:rsidRPr="002A43EE" w:rsidDel="008C6DF9">
                <w:rPr>
                  <w:rFonts w:cstheme="minorHAnsi"/>
                </w:rPr>
                <w:delText>space, and</w:delText>
              </w:r>
            </w:del>
            <w:ins w:id="14" w:author="Author">
              <w:r w:rsidR="008C6DF9" w:rsidRPr="002A43EE">
                <w:rPr>
                  <w:rFonts w:cstheme="minorHAnsi"/>
                </w:rPr>
                <w:t>space and</w:t>
              </w:r>
            </w:ins>
            <w:r w:rsidRPr="002A43EE">
              <w:rPr>
                <w:rFonts w:cstheme="minorHAnsi"/>
              </w:rPr>
              <w:t xml:space="preserve"> shall be automatically activated from all designed paths of egress. Interior areas of parking garages are classified as indoor lighting for compliance with Section 130.1(c)7B. Parking areas on the roof of a parking structure are classified as outdoor hardscape and shall comply with the applicable provisions in Section 130.2.</w:t>
            </w:r>
          </w:p>
          <w:p w14:paraId="24DC6FB1" w14:textId="77777777" w:rsidR="002A43EE" w:rsidRPr="002A43EE" w:rsidRDefault="002A43EE" w:rsidP="002A43EE">
            <w:pPr>
              <w:rPr>
                <w:rFonts w:cstheme="minorHAnsi"/>
                <w:b/>
                <w:i/>
                <w:sz w:val="20"/>
                <w:szCs w:val="20"/>
              </w:rPr>
            </w:pPr>
          </w:p>
          <w:p w14:paraId="44D68AC6" w14:textId="37B59E16" w:rsidR="002A43EE" w:rsidRPr="002A43EE" w:rsidRDefault="002A43EE" w:rsidP="002A43EE">
            <w:pPr>
              <w:rPr>
                <w:rFonts w:cstheme="minorHAnsi"/>
                <w:sz w:val="20"/>
                <w:szCs w:val="20"/>
              </w:rPr>
            </w:pPr>
            <w:r w:rsidRPr="002A43EE">
              <w:rPr>
                <w:rFonts w:cstheme="minorHAnsi"/>
                <w:b/>
                <w:bCs/>
                <w:i/>
                <w:iCs/>
                <w:sz w:val="20"/>
                <w:szCs w:val="20"/>
              </w:rPr>
              <w:t>Federal Standards:</w:t>
            </w:r>
            <w:r w:rsidRPr="002A43EE">
              <w:rPr>
                <w:rFonts w:cstheme="minorHAnsi"/>
                <w:sz w:val="20"/>
                <w:szCs w:val="20"/>
              </w:rPr>
              <w:t xml:space="preserve"> Department of Energy (DOE) regulates Metal Halide outdoor lamps via a Metal Halide Light Fixture standard enforced starting February 10, 2017.</w:t>
            </w:r>
          </w:p>
          <w:p w14:paraId="4659C803" w14:textId="60FEB411" w:rsidR="00B452E6" w:rsidRPr="002A43EE" w:rsidRDefault="00B452E6" w:rsidP="006412EA">
            <w:pPr>
              <w:rPr>
                <w:rFonts w:cstheme="minorHAnsi"/>
                <w:sz w:val="20"/>
                <w:szCs w:val="20"/>
              </w:rPr>
            </w:pPr>
          </w:p>
        </w:tc>
      </w:tr>
      <w:tr w:rsidR="006412EA" w14:paraId="4659C807" w14:textId="77777777" w:rsidTr="001C47C1">
        <w:trPr>
          <w:cantSplit/>
        </w:trPr>
        <w:tc>
          <w:tcPr>
            <w:tcW w:w="1449" w:type="dxa"/>
          </w:tcPr>
          <w:p w14:paraId="4659C805" w14:textId="77777777" w:rsidR="006412EA" w:rsidRPr="001D77F7" w:rsidRDefault="006412EA" w:rsidP="006412EA">
            <w:pPr>
              <w:rPr>
                <w:b/>
              </w:rPr>
            </w:pPr>
            <w:r w:rsidRPr="001D77F7">
              <w:rPr>
                <w:b/>
              </w:rPr>
              <w:lastRenderedPageBreak/>
              <w:t>1.3 Installation Type and Delivery Mechanisms</w:t>
            </w:r>
          </w:p>
        </w:tc>
        <w:tc>
          <w:tcPr>
            <w:tcW w:w="9441" w:type="dxa"/>
          </w:tcPr>
          <w:p w14:paraId="4659C806" w14:textId="77777777" w:rsidR="006412EA" w:rsidRPr="00036409" w:rsidRDefault="006412EA" w:rsidP="006412EA">
            <w:pPr>
              <w:rPr>
                <w:rFonts w:cstheme="minorHAnsi"/>
                <w:sz w:val="20"/>
                <w:szCs w:val="20"/>
              </w:rPr>
            </w:pPr>
          </w:p>
        </w:tc>
      </w:tr>
      <w:tr w:rsidR="006412EA" w14:paraId="4659C80A" w14:textId="77777777" w:rsidTr="001C47C1">
        <w:trPr>
          <w:cantSplit/>
        </w:trPr>
        <w:tc>
          <w:tcPr>
            <w:tcW w:w="1449" w:type="dxa"/>
            <w:vAlign w:val="center"/>
          </w:tcPr>
          <w:p w14:paraId="7BAE458F" w14:textId="77777777" w:rsidR="008D4CA6" w:rsidRDefault="006412EA" w:rsidP="00FA7A4C">
            <w:pPr>
              <w:jc w:val="center"/>
              <w:rPr>
                <w:sz w:val="20"/>
                <w:szCs w:val="20"/>
              </w:rPr>
            </w:pPr>
            <w:r w:rsidRPr="00822B6F">
              <w:rPr>
                <w:sz w:val="20"/>
                <w:szCs w:val="20"/>
              </w:rPr>
              <w:t>Installation Type</w:t>
            </w:r>
          </w:p>
          <w:p w14:paraId="4659C808" w14:textId="51B08369" w:rsidR="001917E8" w:rsidRPr="00822B6F" w:rsidRDefault="001917E8" w:rsidP="001917E8">
            <w:pPr>
              <w:jc w:val="right"/>
              <w:rPr>
                <w:sz w:val="20"/>
                <w:szCs w:val="20"/>
              </w:rPr>
            </w:pPr>
          </w:p>
        </w:tc>
        <w:tc>
          <w:tcPr>
            <w:tcW w:w="9441" w:type="dxa"/>
          </w:tcPr>
          <w:p w14:paraId="1002D635" w14:textId="77777777" w:rsidR="001917E8" w:rsidRDefault="001917E8"/>
          <w:tbl>
            <w:tblPr>
              <w:tblStyle w:val="TableGrid"/>
              <w:tblW w:w="0" w:type="auto"/>
              <w:tblInd w:w="360" w:type="dxa"/>
              <w:tblLook w:val="04A0" w:firstRow="1" w:lastRow="0" w:firstColumn="1" w:lastColumn="0" w:noHBand="0" w:noVBand="1"/>
            </w:tblPr>
            <w:tblGrid>
              <w:gridCol w:w="4824"/>
              <w:gridCol w:w="3420"/>
            </w:tblGrid>
            <w:tr w:rsidR="008D4CA6" w14:paraId="7836FFBA" w14:textId="77777777" w:rsidTr="001917E8">
              <w:tc>
                <w:tcPr>
                  <w:tcW w:w="4824" w:type="dxa"/>
                </w:tcPr>
                <w:p w14:paraId="09EE9D5B" w14:textId="0445401E" w:rsidR="008D4CA6" w:rsidRDefault="008D4CA6" w:rsidP="008D4CA6">
                  <w:pPr>
                    <w:pStyle w:val="ListParagraph"/>
                    <w:ind w:left="0"/>
                    <w:rPr>
                      <w:rFonts w:cstheme="minorHAnsi"/>
                      <w:sz w:val="20"/>
                      <w:szCs w:val="20"/>
                    </w:rPr>
                  </w:pPr>
                  <w:r>
                    <w:rPr>
                      <w:rFonts w:cstheme="minorHAnsi"/>
                      <w:sz w:val="20"/>
                      <w:szCs w:val="20"/>
                    </w:rPr>
                    <w:t>Measure Application Type (MeasAppType)</w:t>
                  </w:r>
                </w:p>
              </w:tc>
              <w:tc>
                <w:tcPr>
                  <w:tcW w:w="3420" w:type="dxa"/>
                </w:tcPr>
                <w:p w14:paraId="2217702C" w14:textId="5BE2F462" w:rsidR="008D4CA6" w:rsidRDefault="001917E8" w:rsidP="008D4CA6">
                  <w:pPr>
                    <w:pStyle w:val="ListParagraph"/>
                    <w:ind w:left="0"/>
                    <w:rPr>
                      <w:rFonts w:cstheme="minorHAnsi"/>
                      <w:sz w:val="20"/>
                      <w:szCs w:val="20"/>
                    </w:rPr>
                  </w:pPr>
                  <w:r>
                    <w:rPr>
                      <w:rFonts w:cstheme="minorHAnsi"/>
                      <w:sz w:val="20"/>
                      <w:szCs w:val="20"/>
                    </w:rPr>
                    <w:t>Normal Replacement</w:t>
                  </w:r>
                  <w:r w:rsidRPr="00036409">
                    <w:rPr>
                      <w:rFonts w:cstheme="minorHAnsi"/>
                      <w:sz w:val="20"/>
                      <w:szCs w:val="20"/>
                    </w:rPr>
                    <w:t xml:space="preserve"> (</w:t>
                  </w:r>
                  <w:r>
                    <w:rPr>
                      <w:rFonts w:cstheme="minorHAnsi"/>
                      <w:sz w:val="20"/>
                      <w:szCs w:val="20"/>
                    </w:rPr>
                    <w:t>NR</w:t>
                  </w:r>
                  <w:r w:rsidRPr="00036409">
                    <w:rPr>
                      <w:rFonts w:cstheme="minorHAnsi"/>
                      <w:sz w:val="20"/>
                      <w:szCs w:val="20"/>
                    </w:rPr>
                    <w:t>)</w:t>
                  </w:r>
                </w:p>
              </w:tc>
            </w:tr>
          </w:tbl>
          <w:p w14:paraId="4659C809" w14:textId="69D4564F" w:rsidR="008D4CA6" w:rsidRPr="00036409" w:rsidRDefault="008D4CA6" w:rsidP="008D4CA6">
            <w:pPr>
              <w:pStyle w:val="ListParagraph"/>
              <w:ind w:left="360"/>
              <w:rPr>
                <w:rFonts w:cstheme="minorHAnsi"/>
                <w:sz w:val="20"/>
                <w:szCs w:val="20"/>
              </w:rPr>
            </w:pPr>
          </w:p>
        </w:tc>
      </w:tr>
      <w:tr w:rsidR="006412EA" w14:paraId="4659C80D" w14:textId="77777777" w:rsidTr="001C47C1">
        <w:trPr>
          <w:cantSplit/>
        </w:trPr>
        <w:tc>
          <w:tcPr>
            <w:tcW w:w="1449" w:type="dxa"/>
            <w:vAlign w:val="center"/>
          </w:tcPr>
          <w:p w14:paraId="4659C80B" w14:textId="77777777" w:rsidR="006412EA" w:rsidRPr="00822B6F" w:rsidRDefault="006412EA" w:rsidP="00FA7A4C">
            <w:pPr>
              <w:jc w:val="center"/>
              <w:rPr>
                <w:sz w:val="20"/>
                <w:szCs w:val="20"/>
              </w:rPr>
            </w:pPr>
            <w:r w:rsidRPr="00822B6F">
              <w:rPr>
                <w:sz w:val="20"/>
                <w:szCs w:val="20"/>
              </w:rPr>
              <w:t>Delivery Mechanisms</w:t>
            </w:r>
          </w:p>
        </w:tc>
        <w:tc>
          <w:tcPr>
            <w:tcW w:w="9441" w:type="dxa"/>
          </w:tcPr>
          <w:p w14:paraId="6F374DF4" w14:textId="51E57384" w:rsidR="006412EA" w:rsidRPr="00036409" w:rsidRDefault="002B403A" w:rsidP="006412EA">
            <w:pPr>
              <w:pStyle w:val="ListParagraph"/>
              <w:numPr>
                <w:ilvl w:val="0"/>
                <w:numId w:val="7"/>
              </w:numPr>
              <w:rPr>
                <w:rFonts w:cstheme="minorHAnsi"/>
                <w:sz w:val="20"/>
                <w:szCs w:val="20"/>
              </w:rPr>
            </w:pPr>
            <w:r>
              <w:rPr>
                <w:rFonts w:cstheme="minorHAnsi"/>
                <w:sz w:val="20"/>
                <w:szCs w:val="20"/>
              </w:rPr>
              <w:t>DnDeemed</w:t>
            </w:r>
            <w:r w:rsidR="006412EA" w:rsidRPr="00036409">
              <w:rPr>
                <w:rFonts w:cstheme="minorHAnsi"/>
                <w:sz w:val="20"/>
                <w:szCs w:val="20"/>
              </w:rPr>
              <w:t xml:space="preserve"> - Downstream Rebate – Deemed</w:t>
            </w:r>
          </w:p>
          <w:p w14:paraId="61314FA5" w14:textId="0E0A3FC1" w:rsidR="006412EA" w:rsidRDefault="002B403A" w:rsidP="006412EA">
            <w:pPr>
              <w:pStyle w:val="ListParagraph"/>
              <w:numPr>
                <w:ilvl w:val="0"/>
                <w:numId w:val="7"/>
              </w:numPr>
              <w:rPr>
                <w:rFonts w:cstheme="minorHAnsi"/>
                <w:sz w:val="20"/>
                <w:szCs w:val="20"/>
              </w:rPr>
            </w:pPr>
            <w:r>
              <w:rPr>
                <w:rFonts w:cstheme="minorHAnsi"/>
                <w:sz w:val="20"/>
                <w:szCs w:val="20"/>
              </w:rPr>
              <w:t>DnDeeemDI</w:t>
            </w:r>
            <w:r w:rsidR="006412EA" w:rsidRPr="00036409">
              <w:rPr>
                <w:rFonts w:cstheme="minorHAnsi"/>
                <w:sz w:val="20"/>
                <w:szCs w:val="20"/>
              </w:rPr>
              <w:t xml:space="preserve"> </w:t>
            </w:r>
            <w:r w:rsidR="006333BB">
              <w:rPr>
                <w:rFonts w:cstheme="minorHAnsi"/>
                <w:sz w:val="20"/>
                <w:szCs w:val="20"/>
              </w:rPr>
              <w:t>-</w:t>
            </w:r>
            <w:r w:rsidR="006412EA" w:rsidRPr="00036409">
              <w:rPr>
                <w:rFonts w:cstheme="minorHAnsi"/>
                <w:sz w:val="20"/>
                <w:szCs w:val="20"/>
              </w:rPr>
              <w:t xml:space="preserve"> </w:t>
            </w:r>
            <w:r w:rsidR="006333BB">
              <w:rPr>
                <w:rFonts w:cstheme="minorHAnsi"/>
                <w:sz w:val="20"/>
                <w:szCs w:val="20"/>
              </w:rPr>
              <w:t xml:space="preserve">Downstream </w:t>
            </w:r>
            <w:r w:rsidR="006412EA" w:rsidRPr="00036409">
              <w:rPr>
                <w:rFonts w:cstheme="minorHAnsi"/>
                <w:sz w:val="20"/>
                <w:szCs w:val="20"/>
              </w:rPr>
              <w:t>Direct Install – Deemed</w:t>
            </w:r>
          </w:p>
          <w:p w14:paraId="4CA6D4AE" w14:textId="12EE9D98" w:rsidR="002B403A" w:rsidRPr="00036409" w:rsidRDefault="006333BB" w:rsidP="006412EA">
            <w:pPr>
              <w:pStyle w:val="ListParagraph"/>
              <w:numPr>
                <w:ilvl w:val="0"/>
                <w:numId w:val="7"/>
              </w:numPr>
              <w:rPr>
                <w:rFonts w:cstheme="minorHAnsi"/>
                <w:sz w:val="20"/>
                <w:szCs w:val="20"/>
              </w:rPr>
            </w:pPr>
            <w:r>
              <w:rPr>
                <w:rFonts w:cstheme="minorHAnsi"/>
                <w:sz w:val="20"/>
                <w:szCs w:val="20"/>
              </w:rPr>
              <w:t xml:space="preserve">UpDeeemed </w:t>
            </w:r>
            <w:r w:rsidR="00211DC6">
              <w:rPr>
                <w:rFonts w:cstheme="minorHAnsi"/>
                <w:sz w:val="20"/>
                <w:szCs w:val="20"/>
              </w:rPr>
              <w:t>–</w:t>
            </w:r>
            <w:r>
              <w:rPr>
                <w:rFonts w:cstheme="minorHAnsi"/>
                <w:sz w:val="20"/>
                <w:szCs w:val="20"/>
              </w:rPr>
              <w:t xml:space="preserve"> Up</w:t>
            </w:r>
            <w:r w:rsidR="00211DC6">
              <w:rPr>
                <w:rFonts w:cstheme="minorHAnsi"/>
                <w:sz w:val="20"/>
                <w:szCs w:val="20"/>
              </w:rPr>
              <w:t xml:space="preserve">stream Deemed (Used for SDG&amp;E Mid-stream </w:t>
            </w:r>
            <w:r w:rsidR="00B44C58">
              <w:rPr>
                <w:rFonts w:cstheme="minorHAnsi"/>
                <w:sz w:val="20"/>
                <w:szCs w:val="20"/>
              </w:rPr>
              <w:t xml:space="preserve">Lighting Distributor </w:t>
            </w:r>
            <w:r w:rsidR="00B848FA">
              <w:rPr>
                <w:rFonts w:cstheme="minorHAnsi"/>
                <w:sz w:val="20"/>
                <w:szCs w:val="20"/>
              </w:rPr>
              <w:t>Program)</w:t>
            </w:r>
          </w:p>
          <w:p w14:paraId="486483BC" w14:textId="77777777" w:rsidR="006412EA" w:rsidRPr="00036409" w:rsidRDefault="006412EA" w:rsidP="006412EA">
            <w:pPr>
              <w:pStyle w:val="ListParagraph"/>
              <w:ind w:left="360"/>
              <w:rPr>
                <w:rFonts w:cstheme="minorHAnsi"/>
                <w:sz w:val="20"/>
                <w:szCs w:val="20"/>
              </w:rPr>
            </w:pPr>
          </w:p>
          <w:p w14:paraId="315BCDB9" w14:textId="77777777" w:rsidR="00A65F39" w:rsidRDefault="00A65F39" w:rsidP="006412EA">
            <w:pPr>
              <w:rPr>
                <w:rFonts w:cstheme="minorHAnsi"/>
                <w:sz w:val="20"/>
                <w:szCs w:val="20"/>
              </w:rPr>
            </w:pPr>
            <w:r>
              <w:rPr>
                <w:rFonts w:cstheme="minorHAnsi"/>
                <w:sz w:val="20"/>
                <w:szCs w:val="20"/>
              </w:rPr>
              <w:t>Notes</w:t>
            </w:r>
          </w:p>
          <w:p w14:paraId="456CD7A8" w14:textId="6EA75DAC" w:rsidR="006412EA" w:rsidRDefault="006412EA" w:rsidP="00A65F39">
            <w:pPr>
              <w:pStyle w:val="ListParagraph"/>
              <w:numPr>
                <w:ilvl w:val="0"/>
                <w:numId w:val="11"/>
              </w:numPr>
              <w:rPr>
                <w:rFonts w:cstheme="minorHAnsi"/>
                <w:sz w:val="20"/>
                <w:szCs w:val="20"/>
              </w:rPr>
            </w:pPr>
            <w:r w:rsidRPr="00A65F39">
              <w:rPr>
                <w:rFonts w:cstheme="minorHAnsi"/>
                <w:sz w:val="20"/>
                <w:szCs w:val="20"/>
              </w:rPr>
              <w:t>SDG&amp;E Business Energy Solution (BES) program contracts with third party implementers for the installation of these measures. The customer participation includes a copay and financial incentive buy-down.</w:t>
            </w:r>
            <w:r w:rsidR="00B551E7">
              <w:rPr>
                <w:rFonts w:cstheme="minorHAnsi"/>
                <w:sz w:val="20"/>
                <w:szCs w:val="20"/>
              </w:rPr>
              <w:t xml:space="preserve"> The delivery type has been determined to be “PreRebDown” due to customer copay to third party implementer. </w:t>
            </w:r>
            <w:r w:rsidR="00B452E6">
              <w:rPr>
                <w:rFonts w:cstheme="minorHAnsi"/>
                <w:sz w:val="20"/>
                <w:szCs w:val="20"/>
              </w:rPr>
              <w:t xml:space="preserve">Traditionally this program is eligible for Direct Install delivery method absent a customer copay option. </w:t>
            </w:r>
            <w:r w:rsidRPr="00A65F39">
              <w:rPr>
                <w:rFonts w:cstheme="minorHAnsi"/>
                <w:sz w:val="20"/>
                <w:szCs w:val="20"/>
              </w:rPr>
              <w:t xml:space="preserve">  </w:t>
            </w:r>
          </w:p>
          <w:p w14:paraId="4659C80C" w14:textId="062BC344" w:rsidR="00A65F39" w:rsidRPr="00A65F39" w:rsidRDefault="00A65F39" w:rsidP="00A65F39">
            <w:pPr>
              <w:pStyle w:val="ListParagraph"/>
              <w:numPr>
                <w:ilvl w:val="0"/>
                <w:numId w:val="11"/>
              </w:numPr>
              <w:rPr>
                <w:rFonts w:cstheme="minorHAnsi"/>
                <w:sz w:val="20"/>
                <w:szCs w:val="20"/>
              </w:rPr>
            </w:pPr>
            <w:r>
              <w:rPr>
                <w:rFonts w:cstheme="minorHAnsi"/>
                <w:sz w:val="20"/>
                <w:szCs w:val="20"/>
              </w:rPr>
              <w:t>SDG&amp;E Mid-Stream Lighting Programs (3223L, 3233L and 3239L) has contracted with local Lighting Distributors to provide a discounted luminaire (incentive to others) for providing customer site address and customer utility account. The end-use customer to benefit from a discounted luminaire given that customer information is being collected. The Delivery Type has been determined to be a Mid-Stream “</w:t>
            </w:r>
            <w:r w:rsidR="00B848FA">
              <w:rPr>
                <w:rFonts w:cstheme="minorHAnsi"/>
                <w:sz w:val="20"/>
                <w:szCs w:val="20"/>
              </w:rPr>
              <w:t>UpDeemed</w:t>
            </w:r>
            <w:r>
              <w:rPr>
                <w:rFonts w:cstheme="minorHAnsi"/>
                <w:sz w:val="20"/>
                <w:szCs w:val="20"/>
              </w:rPr>
              <w:t>” solution for</w:t>
            </w:r>
            <w:r w:rsidR="00AD7B69">
              <w:rPr>
                <w:rFonts w:cstheme="minorHAnsi"/>
                <w:sz w:val="20"/>
                <w:szCs w:val="20"/>
              </w:rPr>
              <w:t xml:space="preserve"> the given case mentioned</w:t>
            </w:r>
            <w:r>
              <w:rPr>
                <w:rFonts w:cstheme="minorHAnsi"/>
                <w:sz w:val="20"/>
                <w:szCs w:val="20"/>
              </w:rPr>
              <w:t xml:space="preserve">. </w:t>
            </w:r>
            <w:r w:rsidRPr="00A65F39">
              <w:rPr>
                <w:rFonts w:cstheme="minorHAnsi"/>
                <w:sz w:val="20"/>
                <w:szCs w:val="20"/>
              </w:rPr>
              <w:t xml:space="preserve">  </w:t>
            </w:r>
          </w:p>
        </w:tc>
      </w:tr>
      <w:tr w:rsidR="006412EA" w14:paraId="4659C810" w14:textId="77777777" w:rsidTr="001C47C1">
        <w:trPr>
          <w:cantSplit/>
        </w:trPr>
        <w:tc>
          <w:tcPr>
            <w:tcW w:w="1449" w:type="dxa"/>
          </w:tcPr>
          <w:p w14:paraId="4659C80E" w14:textId="77777777" w:rsidR="006412EA" w:rsidRPr="001D77F7" w:rsidRDefault="006412EA" w:rsidP="006412EA">
            <w:pPr>
              <w:rPr>
                <w:b/>
              </w:rPr>
            </w:pPr>
            <w:r w:rsidRPr="001D77F7">
              <w:rPr>
                <w:b/>
              </w:rPr>
              <w:t>1.4.1 DEER Data</w:t>
            </w:r>
          </w:p>
        </w:tc>
        <w:tc>
          <w:tcPr>
            <w:tcW w:w="9441" w:type="dxa"/>
          </w:tcPr>
          <w:p w14:paraId="4659C80F" w14:textId="77777777" w:rsidR="006412EA" w:rsidRPr="00036409" w:rsidRDefault="006412EA" w:rsidP="006412EA">
            <w:pPr>
              <w:rPr>
                <w:rFonts w:cstheme="minorHAnsi"/>
                <w:sz w:val="20"/>
                <w:szCs w:val="20"/>
              </w:rPr>
            </w:pPr>
          </w:p>
        </w:tc>
      </w:tr>
      <w:tr w:rsidR="006412EA" w14:paraId="4659C813" w14:textId="77777777" w:rsidTr="00FA7A4C">
        <w:trPr>
          <w:cantSplit/>
        </w:trPr>
        <w:tc>
          <w:tcPr>
            <w:tcW w:w="1449" w:type="dxa"/>
            <w:vAlign w:val="center"/>
          </w:tcPr>
          <w:p w14:paraId="4659C811" w14:textId="61D53AE4" w:rsidR="006412EA" w:rsidRPr="00822B6F" w:rsidRDefault="00B52931" w:rsidP="00FA7A4C">
            <w:pPr>
              <w:jc w:val="center"/>
              <w:rPr>
                <w:sz w:val="20"/>
                <w:szCs w:val="20"/>
              </w:rPr>
            </w:pPr>
            <w:r>
              <w:rPr>
                <w:sz w:val="20"/>
                <w:szCs w:val="20"/>
              </w:rPr>
              <w:t>GSIA</w:t>
            </w:r>
          </w:p>
        </w:tc>
        <w:tc>
          <w:tcPr>
            <w:tcW w:w="9441" w:type="dxa"/>
          </w:tcPr>
          <w:tbl>
            <w:tblPr>
              <w:tblStyle w:val="TableGrid"/>
              <w:tblW w:w="0" w:type="auto"/>
              <w:tblLook w:val="04A0" w:firstRow="1" w:lastRow="0" w:firstColumn="1" w:lastColumn="0" w:noHBand="0" w:noVBand="1"/>
            </w:tblPr>
            <w:tblGrid>
              <w:gridCol w:w="1865"/>
              <w:gridCol w:w="1800"/>
              <w:gridCol w:w="1710"/>
            </w:tblGrid>
            <w:tr w:rsidR="00B52931" w14:paraId="70477BFF" w14:textId="5577A507" w:rsidTr="00B52931">
              <w:tc>
                <w:tcPr>
                  <w:tcW w:w="1865" w:type="dxa"/>
                </w:tcPr>
                <w:p w14:paraId="11E80CBF" w14:textId="7FF5FA94" w:rsidR="00B52931" w:rsidRDefault="00B52931" w:rsidP="006412EA">
                  <w:pPr>
                    <w:rPr>
                      <w:rFonts w:cstheme="minorHAnsi"/>
                      <w:sz w:val="20"/>
                      <w:szCs w:val="20"/>
                    </w:rPr>
                  </w:pPr>
                  <w:r>
                    <w:rPr>
                      <w:rFonts w:cstheme="minorHAnsi"/>
                      <w:sz w:val="20"/>
                      <w:szCs w:val="20"/>
                    </w:rPr>
                    <w:t>GSIA ID</w:t>
                  </w:r>
                </w:p>
              </w:tc>
              <w:tc>
                <w:tcPr>
                  <w:tcW w:w="1800" w:type="dxa"/>
                </w:tcPr>
                <w:p w14:paraId="0E3DB4A3" w14:textId="570DE5AD" w:rsidR="00B52931" w:rsidRDefault="00B52931" w:rsidP="006412EA">
                  <w:pPr>
                    <w:rPr>
                      <w:rFonts w:cstheme="minorHAnsi"/>
                      <w:sz w:val="20"/>
                      <w:szCs w:val="20"/>
                    </w:rPr>
                  </w:pPr>
                  <w:r>
                    <w:rPr>
                      <w:rFonts w:cstheme="minorHAnsi"/>
                      <w:sz w:val="20"/>
                      <w:szCs w:val="20"/>
                    </w:rPr>
                    <w:t>GSIA Value</w:t>
                  </w:r>
                </w:p>
              </w:tc>
              <w:tc>
                <w:tcPr>
                  <w:tcW w:w="1710" w:type="dxa"/>
                </w:tcPr>
                <w:p w14:paraId="6A02F414" w14:textId="4D55D0E1" w:rsidR="00B52931" w:rsidRDefault="00B52931" w:rsidP="006412EA">
                  <w:pPr>
                    <w:rPr>
                      <w:rFonts w:cstheme="minorHAnsi"/>
                      <w:sz w:val="20"/>
                      <w:szCs w:val="20"/>
                    </w:rPr>
                  </w:pPr>
                  <w:r>
                    <w:rPr>
                      <w:rFonts w:cstheme="minorHAnsi"/>
                      <w:sz w:val="20"/>
                      <w:szCs w:val="20"/>
                    </w:rPr>
                    <w:t>Sector</w:t>
                  </w:r>
                </w:p>
              </w:tc>
            </w:tr>
            <w:tr w:rsidR="00B52931" w14:paraId="12918348" w14:textId="2D71FE2D" w:rsidTr="00B52931">
              <w:tc>
                <w:tcPr>
                  <w:tcW w:w="1865" w:type="dxa"/>
                </w:tcPr>
                <w:p w14:paraId="016CDAFB" w14:textId="6F3ECF6A" w:rsidR="00B52931" w:rsidRDefault="00B52931" w:rsidP="006412EA">
                  <w:pPr>
                    <w:rPr>
                      <w:rFonts w:cstheme="minorHAnsi"/>
                      <w:sz w:val="20"/>
                      <w:szCs w:val="20"/>
                    </w:rPr>
                  </w:pPr>
                  <w:r>
                    <w:rPr>
                      <w:rFonts w:cstheme="minorHAnsi"/>
                      <w:sz w:val="20"/>
                      <w:szCs w:val="20"/>
                    </w:rPr>
                    <w:t>Def-GSIA</w:t>
                  </w:r>
                </w:p>
              </w:tc>
              <w:tc>
                <w:tcPr>
                  <w:tcW w:w="1800" w:type="dxa"/>
                </w:tcPr>
                <w:p w14:paraId="48196DAE" w14:textId="6B8559BD" w:rsidR="00B52931" w:rsidRDefault="00B52931" w:rsidP="006412EA">
                  <w:pPr>
                    <w:rPr>
                      <w:rFonts w:cstheme="minorHAnsi"/>
                      <w:sz w:val="20"/>
                      <w:szCs w:val="20"/>
                    </w:rPr>
                  </w:pPr>
                  <w:r>
                    <w:rPr>
                      <w:rFonts w:cstheme="minorHAnsi"/>
                      <w:sz w:val="20"/>
                      <w:szCs w:val="20"/>
                    </w:rPr>
                    <w:t>1.0</w:t>
                  </w:r>
                </w:p>
              </w:tc>
              <w:tc>
                <w:tcPr>
                  <w:tcW w:w="1710" w:type="dxa"/>
                </w:tcPr>
                <w:p w14:paraId="0930CA09" w14:textId="09CFBF82" w:rsidR="00B52931" w:rsidRDefault="00B52931" w:rsidP="006412EA">
                  <w:pPr>
                    <w:rPr>
                      <w:rFonts w:cstheme="minorHAnsi"/>
                      <w:sz w:val="20"/>
                      <w:szCs w:val="20"/>
                    </w:rPr>
                  </w:pPr>
                  <w:r>
                    <w:rPr>
                      <w:rFonts w:cstheme="minorHAnsi"/>
                      <w:sz w:val="20"/>
                      <w:szCs w:val="20"/>
                    </w:rPr>
                    <w:t>NonRes</w:t>
                  </w:r>
                </w:p>
              </w:tc>
            </w:tr>
          </w:tbl>
          <w:p w14:paraId="4659C812" w14:textId="2A895B69" w:rsidR="00B52931" w:rsidRPr="00036409" w:rsidRDefault="00B52931" w:rsidP="006412EA">
            <w:pPr>
              <w:rPr>
                <w:rFonts w:cstheme="minorHAnsi"/>
                <w:sz w:val="20"/>
                <w:szCs w:val="20"/>
              </w:rPr>
            </w:pPr>
          </w:p>
        </w:tc>
      </w:tr>
      <w:tr w:rsidR="006412EA" w14:paraId="4659C819" w14:textId="77777777" w:rsidTr="00FA7A4C">
        <w:trPr>
          <w:cantSplit/>
        </w:trPr>
        <w:tc>
          <w:tcPr>
            <w:tcW w:w="1449" w:type="dxa"/>
            <w:vAlign w:val="center"/>
          </w:tcPr>
          <w:p w14:paraId="4659C817" w14:textId="2B523B8F" w:rsidR="006412EA" w:rsidRPr="00822B6F" w:rsidRDefault="006412EA" w:rsidP="00FA7A4C">
            <w:pPr>
              <w:jc w:val="center"/>
              <w:rPr>
                <w:sz w:val="20"/>
                <w:szCs w:val="20"/>
              </w:rPr>
            </w:pPr>
            <w:r w:rsidRPr="00822B6F">
              <w:rPr>
                <w:sz w:val="20"/>
                <w:szCs w:val="20"/>
              </w:rPr>
              <w:t>Net-to-Gross Ratio</w:t>
            </w:r>
          </w:p>
        </w:tc>
        <w:tc>
          <w:tcPr>
            <w:tcW w:w="9441" w:type="dxa"/>
          </w:tcPr>
          <w:tbl>
            <w:tblPr>
              <w:tblStyle w:val="TableGrid"/>
              <w:tblW w:w="0" w:type="auto"/>
              <w:tblLook w:val="04A0" w:firstRow="1" w:lastRow="0" w:firstColumn="1" w:lastColumn="0" w:noHBand="0" w:noVBand="1"/>
            </w:tblPr>
            <w:tblGrid>
              <w:gridCol w:w="2405"/>
              <w:gridCol w:w="1260"/>
              <w:gridCol w:w="1710"/>
            </w:tblGrid>
            <w:tr w:rsidR="00B52931" w14:paraId="5A09F0E4" w14:textId="77777777" w:rsidTr="00DD6A98">
              <w:tc>
                <w:tcPr>
                  <w:tcW w:w="2405" w:type="dxa"/>
                </w:tcPr>
                <w:p w14:paraId="3F6A7DBD" w14:textId="14D074DF" w:rsidR="00B52931" w:rsidRDefault="00B52931" w:rsidP="00B52931">
                  <w:pPr>
                    <w:rPr>
                      <w:rFonts w:cstheme="minorHAnsi"/>
                      <w:sz w:val="20"/>
                      <w:szCs w:val="20"/>
                    </w:rPr>
                  </w:pPr>
                  <w:r>
                    <w:rPr>
                      <w:rFonts w:cstheme="minorHAnsi"/>
                      <w:sz w:val="20"/>
                      <w:szCs w:val="20"/>
                    </w:rPr>
                    <w:t>NTG ID</w:t>
                  </w:r>
                </w:p>
              </w:tc>
              <w:tc>
                <w:tcPr>
                  <w:tcW w:w="1260" w:type="dxa"/>
                </w:tcPr>
                <w:p w14:paraId="736688E9" w14:textId="4924CFAE" w:rsidR="00B52931" w:rsidRDefault="00B52931" w:rsidP="00B52931">
                  <w:pPr>
                    <w:rPr>
                      <w:rFonts w:cstheme="minorHAnsi"/>
                      <w:sz w:val="20"/>
                      <w:szCs w:val="20"/>
                    </w:rPr>
                  </w:pPr>
                  <w:r>
                    <w:rPr>
                      <w:rFonts w:cstheme="minorHAnsi"/>
                      <w:sz w:val="20"/>
                      <w:szCs w:val="20"/>
                    </w:rPr>
                    <w:t>NTG Value</w:t>
                  </w:r>
                </w:p>
              </w:tc>
              <w:tc>
                <w:tcPr>
                  <w:tcW w:w="1710" w:type="dxa"/>
                </w:tcPr>
                <w:p w14:paraId="3F9F36E6" w14:textId="77777777" w:rsidR="00B52931" w:rsidRDefault="00B52931" w:rsidP="00B52931">
                  <w:pPr>
                    <w:rPr>
                      <w:rFonts w:cstheme="minorHAnsi"/>
                      <w:sz w:val="20"/>
                      <w:szCs w:val="20"/>
                    </w:rPr>
                  </w:pPr>
                  <w:r>
                    <w:rPr>
                      <w:rFonts w:cstheme="minorHAnsi"/>
                      <w:sz w:val="20"/>
                      <w:szCs w:val="20"/>
                    </w:rPr>
                    <w:t>Sector</w:t>
                  </w:r>
                </w:p>
              </w:tc>
            </w:tr>
            <w:tr w:rsidR="00B52931" w14:paraId="3D733689" w14:textId="77777777" w:rsidTr="00DD6A98">
              <w:tc>
                <w:tcPr>
                  <w:tcW w:w="2405" w:type="dxa"/>
                </w:tcPr>
                <w:p w14:paraId="4A6B44C7" w14:textId="6806FAE8" w:rsidR="00B52931" w:rsidRDefault="00DD6A98" w:rsidP="00B52931">
                  <w:pPr>
                    <w:rPr>
                      <w:rFonts w:cstheme="minorHAnsi"/>
                      <w:sz w:val="20"/>
                      <w:szCs w:val="20"/>
                    </w:rPr>
                  </w:pPr>
                  <w:r w:rsidRPr="00DD6A98">
                    <w:rPr>
                      <w:rFonts w:cstheme="minorHAnsi"/>
                      <w:sz w:val="20"/>
                      <w:szCs w:val="20"/>
                    </w:rPr>
                    <w:t>Com-Out-Ltg-LEDFixt</w:t>
                  </w:r>
                </w:p>
              </w:tc>
              <w:tc>
                <w:tcPr>
                  <w:tcW w:w="1260" w:type="dxa"/>
                </w:tcPr>
                <w:p w14:paraId="103A59FE" w14:textId="099A495E" w:rsidR="00B52931" w:rsidRDefault="00DD6A98" w:rsidP="00B52931">
                  <w:pPr>
                    <w:rPr>
                      <w:rFonts w:cstheme="minorHAnsi"/>
                      <w:sz w:val="20"/>
                      <w:szCs w:val="20"/>
                    </w:rPr>
                  </w:pPr>
                  <w:r>
                    <w:rPr>
                      <w:rFonts w:cstheme="minorHAnsi"/>
                      <w:sz w:val="20"/>
                      <w:szCs w:val="20"/>
                    </w:rPr>
                    <w:t>0.91</w:t>
                  </w:r>
                </w:p>
              </w:tc>
              <w:tc>
                <w:tcPr>
                  <w:tcW w:w="1710" w:type="dxa"/>
                </w:tcPr>
                <w:p w14:paraId="299B14A1" w14:textId="77777777" w:rsidR="00B52931" w:rsidRDefault="00B52931" w:rsidP="00B52931">
                  <w:pPr>
                    <w:rPr>
                      <w:rFonts w:cstheme="minorHAnsi"/>
                      <w:sz w:val="20"/>
                      <w:szCs w:val="20"/>
                    </w:rPr>
                  </w:pPr>
                  <w:r>
                    <w:rPr>
                      <w:rFonts w:cstheme="minorHAnsi"/>
                      <w:sz w:val="20"/>
                      <w:szCs w:val="20"/>
                    </w:rPr>
                    <w:t>NonRes</w:t>
                  </w:r>
                </w:p>
              </w:tc>
            </w:tr>
          </w:tbl>
          <w:p w14:paraId="4659C818" w14:textId="7F6E9E2E" w:rsidR="006412EA" w:rsidRPr="00036409" w:rsidRDefault="006412EA" w:rsidP="006412EA">
            <w:pPr>
              <w:tabs>
                <w:tab w:val="right" w:pos="6732"/>
              </w:tabs>
              <w:rPr>
                <w:rFonts w:cstheme="minorHAnsi"/>
                <w:sz w:val="20"/>
                <w:szCs w:val="20"/>
              </w:rPr>
            </w:pPr>
          </w:p>
        </w:tc>
      </w:tr>
      <w:tr w:rsidR="006412EA" w14:paraId="4659C81C" w14:textId="77777777" w:rsidTr="00FA7A4C">
        <w:trPr>
          <w:cantSplit/>
        </w:trPr>
        <w:tc>
          <w:tcPr>
            <w:tcW w:w="1449" w:type="dxa"/>
            <w:vAlign w:val="center"/>
          </w:tcPr>
          <w:p w14:paraId="4659C81A" w14:textId="77777777" w:rsidR="006412EA" w:rsidRPr="00822B6F" w:rsidRDefault="006412EA" w:rsidP="00FA7A4C">
            <w:pPr>
              <w:jc w:val="center"/>
              <w:rPr>
                <w:sz w:val="20"/>
                <w:szCs w:val="20"/>
              </w:rPr>
            </w:pPr>
            <w:r w:rsidRPr="00822B6F">
              <w:rPr>
                <w:sz w:val="20"/>
                <w:szCs w:val="20"/>
              </w:rPr>
              <w:t>Effective and Remaining Useful Life</w:t>
            </w:r>
          </w:p>
        </w:tc>
        <w:tc>
          <w:tcPr>
            <w:tcW w:w="9441" w:type="dxa"/>
          </w:tcPr>
          <w:p w14:paraId="648810A3" w14:textId="65BC5D83" w:rsidR="00B52931" w:rsidRDefault="00DC4A2F" w:rsidP="006412EA">
            <w:pPr>
              <w:tabs>
                <w:tab w:val="right" w:pos="6732"/>
              </w:tabs>
              <w:rPr>
                <w:rFonts w:cstheme="minorHAnsi"/>
                <w:sz w:val="20"/>
                <w:szCs w:val="20"/>
              </w:rPr>
            </w:pPr>
            <w:r>
              <w:rPr>
                <w:rFonts w:cstheme="minorHAnsi"/>
                <w:sz w:val="20"/>
                <w:szCs w:val="20"/>
              </w:rPr>
              <w:t xml:space="preserve">EUL/RUL </w:t>
            </w:r>
          </w:p>
          <w:tbl>
            <w:tblPr>
              <w:tblStyle w:val="TableGrid"/>
              <w:tblW w:w="0" w:type="auto"/>
              <w:tblLook w:val="04A0" w:firstRow="1" w:lastRow="0" w:firstColumn="1" w:lastColumn="0" w:noHBand="0" w:noVBand="1"/>
            </w:tblPr>
            <w:tblGrid>
              <w:gridCol w:w="2515"/>
              <w:gridCol w:w="1150"/>
              <w:gridCol w:w="1710"/>
            </w:tblGrid>
            <w:tr w:rsidR="000B658F" w14:paraId="252062C5" w14:textId="6217FACB" w:rsidTr="005A5231">
              <w:tc>
                <w:tcPr>
                  <w:tcW w:w="2515" w:type="dxa"/>
                </w:tcPr>
                <w:p w14:paraId="7D0B05B0" w14:textId="16B99EA1" w:rsidR="000B658F" w:rsidRDefault="000B658F" w:rsidP="00B52931">
                  <w:pPr>
                    <w:rPr>
                      <w:rFonts w:cstheme="minorHAnsi"/>
                      <w:sz w:val="20"/>
                      <w:szCs w:val="20"/>
                    </w:rPr>
                  </w:pPr>
                  <w:r>
                    <w:rPr>
                      <w:rFonts w:cstheme="minorHAnsi"/>
                      <w:sz w:val="20"/>
                      <w:szCs w:val="20"/>
                    </w:rPr>
                    <w:t>EUL ID</w:t>
                  </w:r>
                </w:p>
              </w:tc>
              <w:tc>
                <w:tcPr>
                  <w:tcW w:w="1150" w:type="dxa"/>
                </w:tcPr>
                <w:p w14:paraId="2AE63E54" w14:textId="61DD1091" w:rsidR="000B658F" w:rsidRDefault="000B658F" w:rsidP="00B52931">
                  <w:pPr>
                    <w:rPr>
                      <w:rFonts w:cstheme="minorHAnsi"/>
                      <w:sz w:val="20"/>
                      <w:szCs w:val="20"/>
                    </w:rPr>
                  </w:pPr>
                  <w:r>
                    <w:rPr>
                      <w:rFonts w:cstheme="minorHAnsi"/>
                      <w:sz w:val="20"/>
                      <w:szCs w:val="20"/>
                    </w:rPr>
                    <w:t>EUL Value</w:t>
                  </w:r>
                </w:p>
              </w:tc>
              <w:tc>
                <w:tcPr>
                  <w:tcW w:w="1710" w:type="dxa"/>
                </w:tcPr>
                <w:p w14:paraId="5DF1ED10" w14:textId="77777777" w:rsidR="000B658F" w:rsidRDefault="000B658F" w:rsidP="00B52931">
                  <w:pPr>
                    <w:rPr>
                      <w:rFonts w:cstheme="minorHAnsi"/>
                      <w:sz w:val="20"/>
                      <w:szCs w:val="20"/>
                    </w:rPr>
                  </w:pPr>
                  <w:r>
                    <w:rPr>
                      <w:rFonts w:cstheme="minorHAnsi"/>
                      <w:sz w:val="20"/>
                      <w:szCs w:val="20"/>
                    </w:rPr>
                    <w:t>Sector</w:t>
                  </w:r>
                </w:p>
              </w:tc>
            </w:tr>
            <w:tr w:rsidR="000B658F" w14:paraId="029972EE" w14:textId="047F3F9E" w:rsidTr="005A5231">
              <w:tc>
                <w:tcPr>
                  <w:tcW w:w="2515" w:type="dxa"/>
                </w:tcPr>
                <w:p w14:paraId="6679DEE1" w14:textId="08C35EF2" w:rsidR="000B658F" w:rsidRDefault="000B658F" w:rsidP="00B52931">
                  <w:pPr>
                    <w:rPr>
                      <w:rFonts w:cstheme="minorHAnsi"/>
                      <w:sz w:val="20"/>
                      <w:szCs w:val="20"/>
                    </w:rPr>
                  </w:pPr>
                  <w:r>
                    <w:rPr>
                      <w:rFonts w:cstheme="minorHAnsi"/>
                      <w:sz w:val="20"/>
                      <w:szCs w:val="20"/>
                    </w:rPr>
                    <w:t>Oltg-Com-LED-50000hr</w:t>
                  </w:r>
                </w:p>
              </w:tc>
              <w:tc>
                <w:tcPr>
                  <w:tcW w:w="1150" w:type="dxa"/>
                </w:tcPr>
                <w:p w14:paraId="6C684A3B" w14:textId="2DDBDDC7" w:rsidR="000B658F" w:rsidRDefault="000B658F" w:rsidP="00B52931">
                  <w:pPr>
                    <w:rPr>
                      <w:rFonts w:cstheme="minorHAnsi"/>
                      <w:sz w:val="20"/>
                      <w:szCs w:val="20"/>
                    </w:rPr>
                  </w:pPr>
                  <w:r>
                    <w:rPr>
                      <w:rFonts w:cstheme="minorHAnsi"/>
                      <w:sz w:val="20"/>
                      <w:szCs w:val="20"/>
                    </w:rPr>
                    <w:t>12</w:t>
                  </w:r>
                </w:p>
              </w:tc>
              <w:tc>
                <w:tcPr>
                  <w:tcW w:w="1710" w:type="dxa"/>
                </w:tcPr>
                <w:p w14:paraId="77F4BA3B" w14:textId="77777777" w:rsidR="000B658F" w:rsidRDefault="000B658F" w:rsidP="00B52931">
                  <w:pPr>
                    <w:rPr>
                      <w:rFonts w:cstheme="minorHAnsi"/>
                      <w:sz w:val="20"/>
                      <w:szCs w:val="20"/>
                    </w:rPr>
                  </w:pPr>
                  <w:r>
                    <w:rPr>
                      <w:rFonts w:cstheme="minorHAnsi"/>
                      <w:sz w:val="20"/>
                      <w:szCs w:val="20"/>
                    </w:rPr>
                    <w:t>NonRes</w:t>
                  </w:r>
                </w:p>
              </w:tc>
            </w:tr>
          </w:tbl>
          <w:p w14:paraId="4659C81B" w14:textId="7E1E402A" w:rsidR="006412EA" w:rsidRPr="00036409" w:rsidRDefault="006412EA" w:rsidP="006412EA">
            <w:pPr>
              <w:tabs>
                <w:tab w:val="right" w:pos="6732"/>
              </w:tabs>
              <w:rPr>
                <w:rFonts w:cstheme="minorHAnsi"/>
                <w:sz w:val="20"/>
                <w:szCs w:val="20"/>
              </w:rPr>
            </w:pPr>
          </w:p>
        </w:tc>
      </w:tr>
      <w:tr w:rsidR="006412EA" w14:paraId="4659C81F" w14:textId="77777777" w:rsidTr="001C47C1">
        <w:trPr>
          <w:cantSplit/>
        </w:trPr>
        <w:tc>
          <w:tcPr>
            <w:tcW w:w="1449" w:type="dxa"/>
            <w:vAlign w:val="center"/>
          </w:tcPr>
          <w:p w14:paraId="4659C81D" w14:textId="77777777" w:rsidR="006412EA" w:rsidRPr="001D77F7" w:rsidRDefault="006412EA" w:rsidP="006412EA">
            <w:pPr>
              <w:rPr>
                <w:b/>
              </w:rPr>
            </w:pPr>
            <w:r w:rsidRPr="001D77F7">
              <w:rPr>
                <w:b/>
              </w:rPr>
              <w:t>Section 2. Calculation Methodology</w:t>
            </w:r>
          </w:p>
        </w:tc>
        <w:tc>
          <w:tcPr>
            <w:tcW w:w="9441" w:type="dxa"/>
            <w:vAlign w:val="center"/>
          </w:tcPr>
          <w:p w14:paraId="4659C81E" w14:textId="6EB33DFC" w:rsidR="006412EA" w:rsidRPr="00036409" w:rsidRDefault="006412EA" w:rsidP="006412EA">
            <w:pPr>
              <w:rPr>
                <w:rFonts w:cstheme="minorHAnsi"/>
                <w:sz w:val="20"/>
                <w:szCs w:val="20"/>
              </w:rPr>
            </w:pPr>
          </w:p>
        </w:tc>
      </w:tr>
      <w:tr w:rsidR="006412EA" w14:paraId="4659C822" w14:textId="77777777" w:rsidTr="001C47C1">
        <w:trPr>
          <w:cantSplit/>
        </w:trPr>
        <w:tc>
          <w:tcPr>
            <w:tcW w:w="1449" w:type="dxa"/>
            <w:vAlign w:val="center"/>
          </w:tcPr>
          <w:p w14:paraId="4659C820" w14:textId="77777777" w:rsidR="006412EA" w:rsidRDefault="006412EA" w:rsidP="00FA7A4C">
            <w:pPr>
              <w:jc w:val="center"/>
            </w:pPr>
            <w:r>
              <w:rPr>
                <w:rFonts w:cs="Arial"/>
                <w:sz w:val="20"/>
                <w:szCs w:val="20"/>
              </w:rPr>
              <w:t>Energy Savings/Peak Demand Reduction – All Measures</w:t>
            </w:r>
          </w:p>
        </w:tc>
        <w:tc>
          <w:tcPr>
            <w:tcW w:w="9441" w:type="dxa"/>
          </w:tcPr>
          <w:p w14:paraId="00D3DD06" w14:textId="2F9492F7" w:rsidR="00DC4A2F" w:rsidRDefault="00DC4A2F" w:rsidP="006412EA">
            <w:pPr>
              <w:tabs>
                <w:tab w:val="right" w:pos="6732"/>
              </w:tabs>
              <w:rPr>
                <w:rFonts w:cstheme="minorHAnsi"/>
                <w:sz w:val="20"/>
                <w:szCs w:val="20"/>
              </w:rPr>
            </w:pPr>
            <w:r>
              <w:rPr>
                <w:rFonts w:cstheme="minorHAnsi"/>
                <w:sz w:val="20"/>
                <w:szCs w:val="20"/>
              </w:rPr>
              <w:t>As stated in the PG</w:t>
            </w:r>
            <w:r w:rsidR="00A20DA1">
              <w:rPr>
                <w:rFonts w:cstheme="minorHAnsi"/>
                <w:sz w:val="20"/>
                <w:szCs w:val="20"/>
              </w:rPr>
              <w:t>&amp;</w:t>
            </w:r>
            <w:r>
              <w:rPr>
                <w:rFonts w:cstheme="minorHAnsi"/>
                <w:sz w:val="20"/>
                <w:szCs w:val="20"/>
              </w:rPr>
              <w:t xml:space="preserve">E Outdoor Area and Street Lighting workpaper (PGECOLTG151 Revision </w:t>
            </w:r>
            <w:r w:rsidR="004E071A">
              <w:rPr>
                <w:rFonts w:cstheme="minorHAnsi"/>
                <w:sz w:val="20"/>
                <w:szCs w:val="20"/>
              </w:rPr>
              <w:t>9</w:t>
            </w:r>
            <w:r>
              <w:rPr>
                <w:rFonts w:cstheme="minorHAnsi"/>
                <w:sz w:val="20"/>
                <w:szCs w:val="20"/>
              </w:rPr>
              <w:t>)</w:t>
            </w:r>
            <w:r w:rsidR="00E25FE3">
              <w:rPr>
                <w:rFonts w:cstheme="minorHAnsi"/>
                <w:sz w:val="20"/>
                <w:szCs w:val="20"/>
              </w:rPr>
              <w:t xml:space="preserve"> Section 2.0</w:t>
            </w:r>
            <w:r w:rsidR="00734106">
              <w:rPr>
                <w:rFonts w:cstheme="minorHAnsi"/>
                <w:sz w:val="20"/>
                <w:szCs w:val="20"/>
              </w:rPr>
              <w:t xml:space="preserve"> pages 9-17. </w:t>
            </w:r>
          </w:p>
          <w:p w14:paraId="3D0DCE24" w14:textId="77777777" w:rsidR="00DC4A2F" w:rsidRDefault="00DC4A2F" w:rsidP="00DC4A2F">
            <w:pPr>
              <w:pStyle w:val="ListParagraph"/>
              <w:numPr>
                <w:ilvl w:val="0"/>
                <w:numId w:val="17"/>
              </w:numPr>
              <w:tabs>
                <w:tab w:val="right" w:pos="6732"/>
              </w:tabs>
              <w:rPr>
                <w:rFonts w:cstheme="minorHAnsi"/>
                <w:sz w:val="20"/>
                <w:szCs w:val="20"/>
              </w:rPr>
            </w:pPr>
            <w:r>
              <w:rPr>
                <w:rFonts w:cstheme="minorHAnsi"/>
                <w:sz w:val="20"/>
                <w:szCs w:val="20"/>
              </w:rPr>
              <w:t xml:space="preserve">No Peak savings associated with outdoor lighting </w:t>
            </w:r>
          </w:p>
          <w:p w14:paraId="4659C821" w14:textId="62D28C86" w:rsidR="006412EA" w:rsidRPr="00DC4A2F" w:rsidRDefault="00DC4A2F" w:rsidP="00DC4A2F">
            <w:pPr>
              <w:pStyle w:val="ListParagraph"/>
              <w:numPr>
                <w:ilvl w:val="0"/>
                <w:numId w:val="17"/>
              </w:numPr>
              <w:tabs>
                <w:tab w:val="right" w:pos="6732"/>
              </w:tabs>
              <w:rPr>
                <w:rFonts w:cstheme="minorHAnsi"/>
                <w:sz w:val="20"/>
                <w:szCs w:val="20"/>
              </w:rPr>
            </w:pPr>
            <w:r>
              <w:rPr>
                <w:rFonts w:cstheme="minorHAnsi"/>
                <w:sz w:val="20"/>
                <w:szCs w:val="20"/>
              </w:rPr>
              <w:t>Refer to SDG&amp;E Ex-ante database for savings impacts</w:t>
            </w:r>
          </w:p>
        </w:tc>
      </w:tr>
      <w:tr w:rsidR="006412EA" w14:paraId="4659C825" w14:textId="77777777" w:rsidTr="001C47C1">
        <w:trPr>
          <w:cantSplit/>
        </w:trPr>
        <w:tc>
          <w:tcPr>
            <w:tcW w:w="1449" w:type="dxa"/>
            <w:vAlign w:val="center"/>
          </w:tcPr>
          <w:p w14:paraId="4659C823" w14:textId="77777777" w:rsidR="006412EA" w:rsidRPr="001D77F7" w:rsidRDefault="006412EA" w:rsidP="006412EA">
            <w:pPr>
              <w:rPr>
                <w:b/>
              </w:rPr>
            </w:pPr>
            <w:r w:rsidRPr="001D77F7">
              <w:rPr>
                <w:b/>
              </w:rPr>
              <w:t>Section 3. Load Shapes</w:t>
            </w:r>
          </w:p>
        </w:tc>
        <w:tc>
          <w:tcPr>
            <w:tcW w:w="9441" w:type="dxa"/>
          </w:tcPr>
          <w:p w14:paraId="4659C824" w14:textId="66E9EE1B" w:rsidR="006412EA" w:rsidRPr="00036409" w:rsidRDefault="006412EA" w:rsidP="006412EA">
            <w:pPr>
              <w:tabs>
                <w:tab w:val="right" w:pos="6732"/>
              </w:tabs>
              <w:rPr>
                <w:rFonts w:cstheme="minorHAnsi"/>
                <w:sz w:val="20"/>
                <w:szCs w:val="20"/>
              </w:rPr>
            </w:pPr>
            <w:r w:rsidRPr="00036409">
              <w:rPr>
                <w:rFonts w:cstheme="minorHAnsi"/>
                <w:sz w:val="20"/>
                <w:szCs w:val="20"/>
              </w:rPr>
              <w:t>SDG:01-ALC-AllCommercial-ExtLight</w:t>
            </w:r>
          </w:p>
        </w:tc>
      </w:tr>
      <w:tr w:rsidR="006412EA" w14:paraId="4659C828" w14:textId="77777777" w:rsidTr="001C47C1">
        <w:trPr>
          <w:cantSplit/>
        </w:trPr>
        <w:tc>
          <w:tcPr>
            <w:tcW w:w="1449" w:type="dxa"/>
            <w:vAlign w:val="center"/>
          </w:tcPr>
          <w:p w14:paraId="4659C826" w14:textId="77777777" w:rsidR="006412EA" w:rsidRPr="001D77F7" w:rsidRDefault="006412EA" w:rsidP="006412EA">
            <w:pPr>
              <w:rPr>
                <w:b/>
              </w:rPr>
            </w:pPr>
            <w:r w:rsidRPr="001D77F7">
              <w:rPr>
                <w:b/>
              </w:rPr>
              <w:t>Section 4. Costs</w:t>
            </w:r>
          </w:p>
        </w:tc>
        <w:tc>
          <w:tcPr>
            <w:tcW w:w="9441" w:type="dxa"/>
          </w:tcPr>
          <w:p w14:paraId="5DF08040" w14:textId="77777777" w:rsidR="006412EA" w:rsidRDefault="006412EA" w:rsidP="006412EA">
            <w:pPr>
              <w:rPr>
                <w:rFonts w:cstheme="minorHAnsi"/>
                <w:sz w:val="20"/>
                <w:szCs w:val="20"/>
              </w:rPr>
            </w:pPr>
          </w:p>
          <w:p w14:paraId="4659C827" w14:textId="35E99B1D" w:rsidR="00DC4A2F" w:rsidRPr="00036409" w:rsidRDefault="00DC4A2F" w:rsidP="006412EA">
            <w:pPr>
              <w:rPr>
                <w:rFonts w:cstheme="minorHAnsi"/>
                <w:sz w:val="20"/>
                <w:szCs w:val="20"/>
              </w:rPr>
            </w:pPr>
          </w:p>
        </w:tc>
      </w:tr>
      <w:tr w:rsidR="006412EA" w:rsidRPr="00393EC8" w14:paraId="4659C82B" w14:textId="77777777" w:rsidTr="001C47C1">
        <w:trPr>
          <w:cantSplit/>
        </w:trPr>
        <w:tc>
          <w:tcPr>
            <w:tcW w:w="1449" w:type="dxa"/>
          </w:tcPr>
          <w:p w14:paraId="4659C829" w14:textId="77777777" w:rsidR="006412EA" w:rsidRPr="00393EC8" w:rsidRDefault="006412EA" w:rsidP="006412EA">
            <w:pPr>
              <w:rPr>
                <w:b/>
              </w:rPr>
            </w:pPr>
            <w:r w:rsidRPr="00393EC8">
              <w:rPr>
                <w:b/>
              </w:rPr>
              <w:t>Section 4.1 Modeled Costs</w:t>
            </w:r>
          </w:p>
        </w:tc>
        <w:tc>
          <w:tcPr>
            <w:tcW w:w="9441" w:type="dxa"/>
          </w:tcPr>
          <w:p w14:paraId="4659C82A" w14:textId="78463B16" w:rsidR="006412EA" w:rsidRPr="00036409" w:rsidRDefault="006412EA" w:rsidP="006412EA">
            <w:pPr>
              <w:rPr>
                <w:rFonts w:cstheme="minorHAnsi"/>
                <w:b/>
                <w:sz w:val="20"/>
                <w:szCs w:val="20"/>
              </w:rPr>
            </w:pPr>
          </w:p>
        </w:tc>
      </w:tr>
      <w:tr w:rsidR="006412EA" w14:paraId="4659C82E" w14:textId="77777777" w:rsidTr="001C47C1">
        <w:trPr>
          <w:cantSplit/>
        </w:trPr>
        <w:tc>
          <w:tcPr>
            <w:tcW w:w="1449" w:type="dxa"/>
          </w:tcPr>
          <w:p w14:paraId="6A1F5026" w14:textId="77777777" w:rsidR="00AE7ACF" w:rsidRDefault="00AE7ACF" w:rsidP="006412EA">
            <w:pPr>
              <w:jc w:val="right"/>
              <w:rPr>
                <w:sz w:val="20"/>
                <w:szCs w:val="20"/>
              </w:rPr>
            </w:pPr>
          </w:p>
          <w:p w14:paraId="4659C82C" w14:textId="7CF23C9A" w:rsidR="006412EA" w:rsidRPr="00822B6F" w:rsidRDefault="006412EA" w:rsidP="006412EA">
            <w:pPr>
              <w:jc w:val="right"/>
              <w:rPr>
                <w:sz w:val="20"/>
                <w:szCs w:val="20"/>
              </w:rPr>
            </w:pPr>
            <w:r>
              <w:rPr>
                <w:sz w:val="20"/>
                <w:szCs w:val="20"/>
              </w:rPr>
              <w:t>Base Cost</w:t>
            </w:r>
          </w:p>
        </w:tc>
        <w:tc>
          <w:tcPr>
            <w:tcW w:w="9441" w:type="dxa"/>
          </w:tcPr>
          <w:p w14:paraId="42864EE4" w14:textId="057BE55F" w:rsidR="006412EA" w:rsidRPr="00036409" w:rsidRDefault="006412EA" w:rsidP="006412EA">
            <w:pPr>
              <w:tabs>
                <w:tab w:val="right" w:pos="6732"/>
              </w:tabs>
              <w:rPr>
                <w:rFonts w:cstheme="minorHAnsi"/>
                <w:sz w:val="20"/>
                <w:szCs w:val="20"/>
              </w:rPr>
            </w:pPr>
          </w:p>
          <w:p w14:paraId="50CF1BFD" w14:textId="77777777" w:rsidR="00561950" w:rsidRDefault="00561950" w:rsidP="00A00252">
            <w:pPr>
              <w:rPr>
                <w:rFonts w:cstheme="minorHAnsi"/>
                <w:sz w:val="20"/>
                <w:szCs w:val="20"/>
              </w:rPr>
            </w:pPr>
            <w:r>
              <w:rPr>
                <w:rFonts w:cstheme="minorHAnsi"/>
                <w:sz w:val="20"/>
                <w:szCs w:val="20"/>
              </w:rPr>
              <w:t xml:space="preserve">SDG&amp;E adopted PG&amp;E’s standard base cost </w:t>
            </w:r>
            <w:r w:rsidR="00D61E5A">
              <w:rPr>
                <w:rFonts w:cstheme="minorHAnsi"/>
                <w:sz w:val="20"/>
                <w:szCs w:val="20"/>
              </w:rPr>
              <w:t xml:space="preserve">value </w:t>
            </w:r>
            <w:r>
              <w:rPr>
                <w:rFonts w:cstheme="minorHAnsi"/>
                <w:sz w:val="20"/>
                <w:szCs w:val="20"/>
              </w:rPr>
              <w:t xml:space="preserve">and created the following </w:t>
            </w:r>
            <w:r w:rsidR="00D61E5A">
              <w:rPr>
                <w:rFonts w:cstheme="minorHAnsi"/>
                <w:sz w:val="20"/>
                <w:szCs w:val="20"/>
              </w:rPr>
              <w:t>standard base Cost ID:</w:t>
            </w:r>
          </w:p>
          <w:tbl>
            <w:tblPr>
              <w:tblStyle w:val="TableGrid"/>
              <w:tblW w:w="0" w:type="auto"/>
              <w:tblLook w:val="04A0" w:firstRow="1" w:lastRow="0" w:firstColumn="1" w:lastColumn="0" w:noHBand="0" w:noVBand="1"/>
            </w:tblPr>
            <w:tblGrid>
              <w:gridCol w:w="3294"/>
              <w:gridCol w:w="1530"/>
              <w:gridCol w:w="1620"/>
              <w:gridCol w:w="1350"/>
              <w:gridCol w:w="1350"/>
            </w:tblGrid>
            <w:tr w:rsidR="00845A81" w14:paraId="1D3C53B7" w14:textId="2298226D" w:rsidTr="00192442">
              <w:tc>
                <w:tcPr>
                  <w:tcW w:w="3294" w:type="dxa"/>
                  <w:vAlign w:val="center"/>
                </w:tcPr>
                <w:p w14:paraId="573F27E1" w14:textId="6D3FB993" w:rsidR="00845A81" w:rsidRDefault="00845A81" w:rsidP="00192442">
                  <w:pPr>
                    <w:jc w:val="center"/>
                    <w:rPr>
                      <w:rFonts w:cstheme="minorHAnsi"/>
                      <w:sz w:val="20"/>
                      <w:szCs w:val="20"/>
                    </w:rPr>
                  </w:pPr>
                  <w:r>
                    <w:rPr>
                      <w:rFonts w:cstheme="minorHAnsi"/>
                      <w:sz w:val="20"/>
                      <w:szCs w:val="20"/>
                    </w:rPr>
                    <w:t xml:space="preserve">SDG&amp;E </w:t>
                  </w:r>
                  <w:r w:rsidR="00F27C6F">
                    <w:rPr>
                      <w:rFonts w:cstheme="minorHAnsi"/>
                      <w:sz w:val="20"/>
                      <w:szCs w:val="20"/>
                    </w:rPr>
                    <w:t xml:space="preserve">Standard Base </w:t>
                  </w:r>
                  <w:r>
                    <w:rPr>
                      <w:rFonts w:cstheme="minorHAnsi"/>
                      <w:sz w:val="20"/>
                      <w:szCs w:val="20"/>
                    </w:rPr>
                    <w:t>Cost ID</w:t>
                  </w:r>
                </w:p>
              </w:tc>
              <w:tc>
                <w:tcPr>
                  <w:tcW w:w="1530" w:type="dxa"/>
                  <w:vAlign w:val="center"/>
                </w:tcPr>
                <w:p w14:paraId="2CE9B7C9" w14:textId="4A3A5BB1" w:rsidR="00845A81" w:rsidRDefault="00845A81" w:rsidP="00192442">
                  <w:pPr>
                    <w:jc w:val="center"/>
                    <w:rPr>
                      <w:rFonts w:cstheme="minorHAnsi"/>
                      <w:sz w:val="20"/>
                      <w:szCs w:val="20"/>
                    </w:rPr>
                  </w:pPr>
                  <w:r>
                    <w:rPr>
                      <w:rFonts w:cstheme="minorHAnsi"/>
                      <w:sz w:val="20"/>
                      <w:szCs w:val="20"/>
                    </w:rPr>
                    <w:t>SDGE M</w:t>
                  </w:r>
                  <w:r w:rsidR="00972614">
                    <w:rPr>
                      <w:rFonts w:cstheme="minorHAnsi"/>
                      <w:sz w:val="20"/>
                      <w:szCs w:val="20"/>
                    </w:rPr>
                    <w:t>ea</w:t>
                  </w:r>
                  <w:r>
                    <w:rPr>
                      <w:rFonts w:cstheme="minorHAnsi"/>
                      <w:sz w:val="20"/>
                      <w:szCs w:val="20"/>
                    </w:rPr>
                    <w:t>s</w:t>
                  </w:r>
                  <w:r w:rsidR="00972614">
                    <w:rPr>
                      <w:rFonts w:cstheme="minorHAnsi"/>
                      <w:sz w:val="20"/>
                      <w:szCs w:val="20"/>
                    </w:rPr>
                    <w:t>u</w:t>
                  </w:r>
                  <w:r>
                    <w:rPr>
                      <w:rFonts w:cstheme="minorHAnsi"/>
                      <w:sz w:val="20"/>
                      <w:szCs w:val="20"/>
                    </w:rPr>
                    <w:t>r</w:t>
                  </w:r>
                  <w:r w:rsidR="00972614">
                    <w:rPr>
                      <w:rFonts w:cstheme="minorHAnsi"/>
                      <w:sz w:val="20"/>
                      <w:szCs w:val="20"/>
                    </w:rPr>
                    <w:t>e</w:t>
                  </w:r>
                  <w:r>
                    <w:rPr>
                      <w:rFonts w:cstheme="minorHAnsi"/>
                      <w:sz w:val="20"/>
                      <w:szCs w:val="20"/>
                    </w:rPr>
                    <w:t xml:space="preserve"> ID</w:t>
                  </w:r>
                </w:p>
              </w:tc>
              <w:tc>
                <w:tcPr>
                  <w:tcW w:w="1620" w:type="dxa"/>
                  <w:vAlign w:val="center"/>
                </w:tcPr>
                <w:p w14:paraId="454471A1" w14:textId="7662010B" w:rsidR="00845A81" w:rsidRDefault="00845A81" w:rsidP="00192442">
                  <w:pPr>
                    <w:jc w:val="center"/>
                    <w:rPr>
                      <w:rFonts w:cstheme="minorHAnsi"/>
                      <w:sz w:val="20"/>
                      <w:szCs w:val="20"/>
                    </w:rPr>
                  </w:pPr>
                  <w:r>
                    <w:rPr>
                      <w:rFonts w:cstheme="minorHAnsi"/>
                      <w:sz w:val="20"/>
                      <w:szCs w:val="20"/>
                    </w:rPr>
                    <w:t>Standard Base Labor Cost</w:t>
                  </w:r>
                </w:p>
              </w:tc>
              <w:tc>
                <w:tcPr>
                  <w:tcW w:w="1350" w:type="dxa"/>
                  <w:vAlign w:val="center"/>
                </w:tcPr>
                <w:p w14:paraId="143AD310" w14:textId="67B5D1F4" w:rsidR="00845A81" w:rsidRDefault="00845A81" w:rsidP="00192442">
                  <w:pPr>
                    <w:jc w:val="center"/>
                    <w:rPr>
                      <w:rFonts w:cstheme="minorHAnsi"/>
                      <w:sz w:val="20"/>
                      <w:szCs w:val="20"/>
                    </w:rPr>
                  </w:pPr>
                  <w:r>
                    <w:rPr>
                      <w:rFonts w:cstheme="minorHAnsi"/>
                      <w:sz w:val="20"/>
                      <w:szCs w:val="20"/>
                    </w:rPr>
                    <w:t>Standard Base Material Cost</w:t>
                  </w:r>
                </w:p>
              </w:tc>
              <w:tc>
                <w:tcPr>
                  <w:tcW w:w="1350" w:type="dxa"/>
                  <w:vAlign w:val="center"/>
                </w:tcPr>
                <w:p w14:paraId="416D665F" w14:textId="319011B3" w:rsidR="00845A81" w:rsidRDefault="00845A81" w:rsidP="00192442">
                  <w:pPr>
                    <w:jc w:val="center"/>
                    <w:rPr>
                      <w:rFonts w:cstheme="minorHAnsi"/>
                      <w:sz w:val="20"/>
                      <w:szCs w:val="20"/>
                    </w:rPr>
                  </w:pPr>
                  <w:r>
                    <w:rPr>
                      <w:rFonts w:cstheme="minorHAnsi"/>
                      <w:sz w:val="20"/>
                      <w:szCs w:val="20"/>
                    </w:rPr>
                    <w:t>Standard Base Nominal Cost</w:t>
                  </w:r>
                </w:p>
              </w:tc>
            </w:tr>
            <w:tr w:rsidR="00E804F3" w14:paraId="6A50F7E8" w14:textId="307DCBE5" w:rsidTr="00CF46FA">
              <w:tc>
                <w:tcPr>
                  <w:tcW w:w="3294" w:type="dxa"/>
                </w:tcPr>
                <w:p w14:paraId="2E646813" w14:textId="570DAD1D" w:rsidR="00E804F3" w:rsidRDefault="00E804F3" w:rsidP="00E804F3">
                  <w:pPr>
                    <w:rPr>
                      <w:rFonts w:cstheme="minorHAnsi"/>
                      <w:sz w:val="20"/>
                      <w:szCs w:val="20"/>
                    </w:rPr>
                  </w:pPr>
                  <w:r w:rsidRPr="00847098">
                    <w:rPr>
                      <w:rFonts w:cstheme="minorHAnsi"/>
                      <w:sz w:val="20"/>
                      <w:szCs w:val="20"/>
                    </w:rPr>
                    <w:t>Gar-LEDFixt-CM-Ext(41w)_Std</w:t>
                  </w:r>
                </w:p>
              </w:tc>
              <w:tc>
                <w:tcPr>
                  <w:tcW w:w="1530" w:type="dxa"/>
                  <w:tcBorders>
                    <w:top w:val="nil"/>
                    <w:left w:val="single" w:sz="4" w:space="0" w:color="auto"/>
                    <w:bottom w:val="single" w:sz="4" w:space="0" w:color="auto"/>
                    <w:right w:val="single" w:sz="4" w:space="0" w:color="auto"/>
                  </w:tcBorders>
                  <w:shd w:val="clear" w:color="000000" w:fill="FFFFFF"/>
                  <w:vAlign w:val="bottom"/>
                </w:tcPr>
                <w:p w14:paraId="5CF97D83" w14:textId="5988D413" w:rsidR="00E804F3" w:rsidRDefault="00E804F3" w:rsidP="00E804F3">
                  <w:pPr>
                    <w:rPr>
                      <w:rFonts w:cstheme="minorHAnsi"/>
                      <w:sz w:val="20"/>
                      <w:szCs w:val="20"/>
                    </w:rPr>
                  </w:pPr>
                  <w:r>
                    <w:rPr>
                      <w:rFonts w:cstheme="minorHAnsi"/>
                      <w:color w:val="000000"/>
                      <w:sz w:val="20"/>
                      <w:szCs w:val="20"/>
                    </w:rPr>
                    <w:t>Rev06-Msr001</w:t>
                  </w:r>
                </w:p>
              </w:tc>
              <w:tc>
                <w:tcPr>
                  <w:tcW w:w="1620" w:type="dxa"/>
                </w:tcPr>
                <w:p w14:paraId="6A7D92A2" w14:textId="0FFBD000" w:rsidR="00E804F3" w:rsidRDefault="00E804F3" w:rsidP="00192442">
                  <w:pPr>
                    <w:jc w:val="center"/>
                    <w:rPr>
                      <w:rFonts w:cstheme="minorHAnsi"/>
                      <w:sz w:val="20"/>
                      <w:szCs w:val="20"/>
                    </w:rPr>
                  </w:pPr>
                  <w:r>
                    <w:rPr>
                      <w:rFonts w:cstheme="minorHAnsi"/>
                      <w:sz w:val="20"/>
                      <w:szCs w:val="20"/>
                    </w:rPr>
                    <w:t>$</w:t>
                  </w:r>
                  <w:r w:rsidRPr="007B207E">
                    <w:rPr>
                      <w:rFonts w:cstheme="minorHAnsi"/>
                      <w:sz w:val="20"/>
                      <w:szCs w:val="20"/>
                    </w:rPr>
                    <w:t>187.14</w:t>
                  </w:r>
                </w:p>
              </w:tc>
              <w:tc>
                <w:tcPr>
                  <w:tcW w:w="1350" w:type="dxa"/>
                </w:tcPr>
                <w:p w14:paraId="462D88FD" w14:textId="3CE2F10C" w:rsidR="00E804F3" w:rsidRDefault="00E804F3" w:rsidP="00192442">
                  <w:pPr>
                    <w:jc w:val="center"/>
                    <w:rPr>
                      <w:rFonts w:cstheme="minorHAnsi"/>
                      <w:sz w:val="20"/>
                      <w:szCs w:val="20"/>
                    </w:rPr>
                  </w:pPr>
                  <w:r>
                    <w:rPr>
                      <w:rFonts w:cstheme="minorHAnsi"/>
                      <w:sz w:val="20"/>
                      <w:szCs w:val="20"/>
                    </w:rPr>
                    <w:t>$</w:t>
                  </w:r>
                  <w:r w:rsidRPr="009B4DCA">
                    <w:rPr>
                      <w:rFonts w:cstheme="minorHAnsi"/>
                      <w:sz w:val="20"/>
                      <w:szCs w:val="20"/>
                    </w:rPr>
                    <w:t>17.37</w:t>
                  </w:r>
                </w:p>
              </w:tc>
              <w:tc>
                <w:tcPr>
                  <w:tcW w:w="1350" w:type="dxa"/>
                </w:tcPr>
                <w:p w14:paraId="6503DA72" w14:textId="78E1DAE8" w:rsidR="00E804F3" w:rsidRDefault="00E804F3" w:rsidP="00192442">
                  <w:pPr>
                    <w:jc w:val="center"/>
                    <w:rPr>
                      <w:rFonts w:cstheme="minorHAnsi"/>
                      <w:sz w:val="20"/>
                      <w:szCs w:val="20"/>
                    </w:rPr>
                  </w:pPr>
                  <w:r w:rsidRPr="00D670CD">
                    <w:rPr>
                      <w:rFonts w:cstheme="minorHAnsi"/>
                      <w:sz w:val="20"/>
                      <w:szCs w:val="20"/>
                    </w:rPr>
                    <w:t>$</w:t>
                  </w:r>
                  <w:r w:rsidR="00025E3B">
                    <w:rPr>
                      <w:rFonts w:cstheme="minorHAnsi"/>
                      <w:sz w:val="20"/>
                      <w:szCs w:val="20"/>
                    </w:rPr>
                    <w:t>204</w:t>
                  </w:r>
                  <w:r w:rsidR="00192442">
                    <w:rPr>
                      <w:rFonts w:cstheme="minorHAnsi"/>
                      <w:sz w:val="20"/>
                      <w:szCs w:val="20"/>
                    </w:rPr>
                    <w:t>.</w:t>
                  </w:r>
                  <w:r w:rsidR="00025E3B">
                    <w:rPr>
                      <w:rFonts w:cstheme="minorHAnsi"/>
                      <w:sz w:val="20"/>
                      <w:szCs w:val="20"/>
                    </w:rPr>
                    <w:t>51</w:t>
                  </w:r>
                </w:p>
              </w:tc>
            </w:tr>
            <w:tr w:rsidR="00E804F3" w14:paraId="47807C5F" w14:textId="77777777" w:rsidTr="00CF46FA">
              <w:tc>
                <w:tcPr>
                  <w:tcW w:w="3294" w:type="dxa"/>
                </w:tcPr>
                <w:p w14:paraId="6AA17BB0" w14:textId="4A138C02" w:rsidR="00E804F3" w:rsidRPr="00D36894" w:rsidRDefault="00E804F3" w:rsidP="00E804F3">
                  <w:pPr>
                    <w:rPr>
                      <w:rFonts w:cstheme="minorHAnsi"/>
                      <w:sz w:val="20"/>
                      <w:szCs w:val="20"/>
                    </w:rPr>
                  </w:pPr>
                  <w:r w:rsidRPr="00847098">
                    <w:rPr>
                      <w:rFonts w:cstheme="minorHAnsi"/>
                      <w:sz w:val="20"/>
                      <w:szCs w:val="20"/>
                    </w:rPr>
                    <w:t>Gar-LEDFixt-CM-Ext(60w)_Std</w:t>
                  </w:r>
                </w:p>
              </w:tc>
              <w:tc>
                <w:tcPr>
                  <w:tcW w:w="1530" w:type="dxa"/>
                  <w:tcBorders>
                    <w:top w:val="nil"/>
                    <w:left w:val="single" w:sz="4" w:space="0" w:color="auto"/>
                    <w:bottom w:val="single" w:sz="4" w:space="0" w:color="auto"/>
                    <w:right w:val="single" w:sz="4" w:space="0" w:color="auto"/>
                  </w:tcBorders>
                  <w:shd w:val="clear" w:color="000000" w:fill="FFFFFF"/>
                  <w:vAlign w:val="bottom"/>
                </w:tcPr>
                <w:p w14:paraId="50131103" w14:textId="713CD024" w:rsidR="00E804F3" w:rsidRDefault="00E804F3" w:rsidP="00E804F3">
                  <w:pPr>
                    <w:rPr>
                      <w:rFonts w:cstheme="minorHAnsi"/>
                      <w:sz w:val="20"/>
                      <w:szCs w:val="20"/>
                    </w:rPr>
                  </w:pPr>
                  <w:r>
                    <w:rPr>
                      <w:rFonts w:cstheme="minorHAnsi"/>
                      <w:color w:val="000000"/>
                      <w:sz w:val="20"/>
                      <w:szCs w:val="20"/>
                    </w:rPr>
                    <w:t>Rev06-Msr002</w:t>
                  </w:r>
                </w:p>
              </w:tc>
              <w:tc>
                <w:tcPr>
                  <w:tcW w:w="1620" w:type="dxa"/>
                </w:tcPr>
                <w:p w14:paraId="44A8BE2F" w14:textId="43D9E03D" w:rsidR="00E804F3" w:rsidRDefault="00E804F3" w:rsidP="00192442">
                  <w:pPr>
                    <w:jc w:val="center"/>
                    <w:rPr>
                      <w:rFonts w:cstheme="minorHAnsi"/>
                      <w:sz w:val="20"/>
                      <w:szCs w:val="20"/>
                    </w:rPr>
                  </w:pPr>
                  <w:r>
                    <w:rPr>
                      <w:rFonts w:cstheme="minorHAnsi"/>
                      <w:sz w:val="20"/>
                      <w:szCs w:val="20"/>
                    </w:rPr>
                    <w:t>$</w:t>
                  </w:r>
                  <w:r w:rsidRPr="007B207E">
                    <w:rPr>
                      <w:rFonts w:cstheme="minorHAnsi"/>
                      <w:sz w:val="20"/>
                      <w:szCs w:val="20"/>
                    </w:rPr>
                    <w:t>187.14</w:t>
                  </w:r>
                </w:p>
              </w:tc>
              <w:tc>
                <w:tcPr>
                  <w:tcW w:w="1350" w:type="dxa"/>
                </w:tcPr>
                <w:p w14:paraId="06808685" w14:textId="73F2C9BA" w:rsidR="00E804F3" w:rsidRDefault="00E804F3" w:rsidP="00192442">
                  <w:pPr>
                    <w:jc w:val="center"/>
                    <w:rPr>
                      <w:rFonts w:cstheme="minorHAnsi"/>
                      <w:sz w:val="20"/>
                      <w:szCs w:val="20"/>
                    </w:rPr>
                  </w:pPr>
                  <w:r>
                    <w:rPr>
                      <w:rFonts w:cstheme="minorHAnsi"/>
                      <w:sz w:val="20"/>
                      <w:szCs w:val="20"/>
                    </w:rPr>
                    <w:t>$</w:t>
                  </w:r>
                  <w:r w:rsidRPr="00E9331C">
                    <w:rPr>
                      <w:rFonts w:cstheme="minorHAnsi"/>
                      <w:sz w:val="20"/>
                      <w:szCs w:val="20"/>
                    </w:rPr>
                    <w:t>37.72</w:t>
                  </w:r>
                </w:p>
              </w:tc>
              <w:tc>
                <w:tcPr>
                  <w:tcW w:w="1350" w:type="dxa"/>
                </w:tcPr>
                <w:p w14:paraId="0BB55B69" w14:textId="7CC41FBD" w:rsidR="00E804F3" w:rsidRDefault="00E804F3" w:rsidP="00192442">
                  <w:pPr>
                    <w:jc w:val="center"/>
                    <w:rPr>
                      <w:rFonts w:cstheme="minorHAnsi"/>
                      <w:sz w:val="20"/>
                      <w:szCs w:val="20"/>
                    </w:rPr>
                  </w:pPr>
                  <w:r w:rsidRPr="00D670CD">
                    <w:rPr>
                      <w:rFonts w:cstheme="minorHAnsi"/>
                      <w:sz w:val="20"/>
                      <w:szCs w:val="20"/>
                    </w:rPr>
                    <w:t>$</w:t>
                  </w:r>
                  <w:r w:rsidR="00F02649">
                    <w:rPr>
                      <w:rFonts w:cstheme="minorHAnsi"/>
                      <w:sz w:val="20"/>
                      <w:szCs w:val="20"/>
                    </w:rPr>
                    <w:t>224.86</w:t>
                  </w:r>
                </w:p>
              </w:tc>
            </w:tr>
            <w:tr w:rsidR="00E804F3" w14:paraId="5DE453CA" w14:textId="77777777" w:rsidTr="00CF46FA">
              <w:tc>
                <w:tcPr>
                  <w:tcW w:w="3294" w:type="dxa"/>
                </w:tcPr>
                <w:p w14:paraId="71C3D2C5" w14:textId="4E993393" w:rsidR="00E804F3" w:rsidRPr="00D36894" w:rsidRDefault="00E804F3" w:rsidP="00E804F3">
                  <w:pPr>
                    <w:rPr>
                      <w:rFonts w:cstheme="minorHAnsi"/>
                      <w:sz w:val="20"/>
                      <w:szCs w:val="20"/>
                    </w:rPr>
                  </w:pPr>
                  <w:r w:rsidRPr="00845A81">
                    <w:rPr>
                      <w:rFonts w:cstheme="minorHAnsi"/>
                      <w:sz w:val="20"/>
                      <w:szCs w:val="20"/>
                    </w:rPr>
                    <w:t>Gar-LEDFixt-CM-Ext(64w)_Std</w:t>
                  </w:r>
                </w:p>
              </w:tc>
              <w:tc>
                <w:tcPr>
                  <w:tcW w:w="1530" w:type="dxa"/>
                  <w:tcBorders>
                    <w:top w:val="nil"/>
                    <w:left w:val="single" w:sz="4" w:space="0" w:color="auto"/>
                    <w:bottom w:val="single" w:sz="4" w:space="0" w:color="auto"/>
                    <w:right w:val="single" w:sz="4" w:space="0" w:color="auto"/>
                  </w:tcBorders>
                  <w:shd w:val="clear" w:color="000000" w:fill="FFFFFF"/>
                  <w:vAlign w:val="bottom"/>
                </w:tcPr>
                <w:p w14:paraId="0079D1F2" w14:textId="4509DCDB" w:rsidR="00E804F3" w:rsidRDefault="00E804F3" w:rsidP="00E804F3">
                  <w:pPr>
                    <w:rPr>
                      <w:rFonts w:cstheme="minorHAnsi"/>
                      <w:sz w:val="20"/>
                      <w:szCs w:val="20"/>
                    </w:rPr>
                  </w:pPr>
                  <w:r>
                    <w:rPr>
                      <w:rFonts w:cstheme="minorHAnsi"/>
                      <w:color w:val="000000"/>
                      <w:sz w:val="20"/>
                      <w:szCs w:val="20"/>
                    </w:rPr>
                    <w:t>Rev06-Msr003</w:t>
                  </w:r>
                </w:p>
              </w:tc>
              <w:tc>
                <w:tcPr>
                  <w:tcW w:w="1620" w:type="dxa"/>
                </w:tcPr>
                <w:p w14:paraId="1425904B" w14:textId="187C4FD7" w:rsidR="00E804F3" w:rsidRDefault="00E804F3" w:rsidP="00192442">
                  <w:pPr>
                    <w:jc w:val="center"/>
                    <w:rPr>
                      <w:rFonts w:cstheme="minorHAnsi"/>
                      <w:sz w:val="20"/>
                      <w:szCs w:val="20"/>
                    </w:rPr>
                  </w:pPr>
                  <w:r>
                    <w:rPr>
                      <w:rFonts w:cstheme="minorHAnsi"/>
                      <w:sz w:val="20"/>
                      <w:szCs w:val="20"/>
                    </w:rPr>
                    <w:t>$</w:t>
                  </w:r>
                  <w:r w:rsidRPr="007B207E">
                    <w:rPr>
                      <w:rFonts w:cstheme="minorHAnsi"/>
                      <w:sz w:val="20"/>
                      <w:szCs w:val="20"/>
                    </w:rPr>
                    <w:t>187.14</w:t>
                  </w:r>
                </w:p>
              </w:tc>
              <w:tc>
                <w:tcPr>
                  <w:tcW w:w="1350" w:type="dxa"/>
                </w:tcPr>
                <w:p w14:paraId="5C77E67D" w14:textId="0B028BD3" w:rsidR="00E804F3" w:rsidRDefault="00E804F3" w:rsidP="00192442">
                  <w:pPr>
                    <w:jc w:val="center"/>
                    <w:rPr>
                      <w:rFonts w:cstheme="minorHAnsi"/>
                      <w:sz w:val="20"/>
                      <w:szCs w:val="20"/>
                    </w:rPr>
                  </w:pPr>
                  <w:r>
                    <w:rPr>
                      <w:rFonts w:cstheme="minorHAnsi"/>
                      <w:sz w:val="20"/>
                      <w:szCs w:val="20"/>
                    </w:rPr>
                    <w:t>$</w:t>
                  </w:r>
                  <w:r w:rsidRPr="005818FB">
                    <w:rPr>
                      <w:rFonts w:cstheme="minorHAnsi"/>
                      <w:sz w:val="20"/>
                      <w:szCs w:val="20"/>
                    </w:rPr>
                    <w:t>41.9</w:t>
                  </w:r>
                  <w:r w:rsidR="00F02649">
                    <w:rPr>
                      <w:rFonts w:cstheme="minorHAnsi"/>
                      <w:sz w:val="20"/>
                      <w:szCs w:val="20"/>
                    </w:rPr>
                    <w:t>0</w:t>
                  </w:r>
                </w:p>
              </w:tc>
              <w:tc>
                <w:tcPr>
                  <w:tcW w:w="1350" w:type="dxa"/>
                </w:tcPr>
                <w:p w14:paraId="7ED21E60" w14:textId="2C31E90A" w:rsidR="00E804F3" w:rsidRDefault="00E804F3" w:rsidP="00192442">
                  <w:pPr>
                    <w:jc w:val="center"/>
                    <w:rPr>
                      <w:rFonts w:cstheme="minorHAnsi"/>
                      <w:sz w:val="20"/>
                      <w:szCs w:val="20"/>
                    </w:rPr>
                  </w:pPr>
                  <w:r w:rsidRPr="00D670CD">
                    <w:rPr>
                      <w:rFonts w:cstheme="minorHAnsi"/>
                      <w:sz w:val="20"/>
                      <w:szCs w:val="20"/>
                    </w:rPr>
                    <w:t>$</w:t>
                  </w:r>
                  <w:r w:rsidR="00F02649">
                    <w:rPr>
                      <w:rFonts w:cstheme="minorHAnsi"/>
                      <w:sz w:val="20"/>
                      <w:szCs w:val="20"/>
                    </w:rPr>
                    <w:t>229.04</w:t>
                  </w:r>
                </w:p>
              </w:tc>
            </w:tr>
            <w:tr w:rsidR="00E804F3" w14:paraId="2D575AE1" w14:textId="77777777" w:rsidTr="00CF46FA">
              <w:tc>
                <w:tcPr>
                  <w:tcW w:w="3294" w:type="dxa"/>
                </w:tcPr>
                <w:p w14:paraId="1B6F6399" w14:textId="3DD0C070" w:rsidR="00E804F3" w:rsidRPr="00D36894" w:rsidRDefault="00E804F3" w:rsidP="00E804F3">
                  <w:pPr>
                    <w:rPr>
                      <w:rFonts w:cstheme="minorHAnsi"/>
                      <w:sz w:val="20"/>
                      <w:szCs w:val="20"/>
                    </w:rPr>
                  </w:pPr>
                  <w:r w:rsidRPr="00845A81">
                    <w:rPr>
                      <w:rFonts w:cstheme="minorHAnsi"/>
                      <w:sz w:val="20"/>
                      <w:szCs w:val="20"/>
                    </w:rPr>
                    <w:t>Gar-LEDFixt-CM-Ext(81w)_Std</w:t>
                  </w:r>
                </w:p>
              </w:tc>
              <w:tc>
                <w:tcPr>
                  <w:tcW w:w="1530" w:type="dxa"/>
                  <w:tcBorders>
                    <w:top w:val="nil"/>
                    <w:left w:val="single" w:sz="4" w:space="0" w:color="auto"/>
                    <w:bottom w:val="single" w:sz="4" w:space="0" w:color="auto"/>
                    <w:right w:val="single" w:sz="4" w:space="0" w:color="auto"/>
                  </w:tcBorders>
                  <w:shd w:val="clear" w:color="000000" w:fill="FFFFFF"/>
                  <w:vAlign w:val="bottom"/>
                </w:tcPr>
                <w:p w14:paraId="1B4C97B0" w14:textId="266A8711" w:rsidR="00E804F3" w:rsidRDefault="00E804F3" w:rsidP="00E804F3">
                  <w:pPr>
                    <w:rPr>
                      <w:rFonts w:cstheme="minorHAnsi"/>
                      <w:sz w:val="20"/>
                      <w:szCs w:val="20"/>
                    </w:rPr>
                  </w:pPr>
                  <w:r>
                    <w:rPr>
                      <w:rFonts w:cstheme="minorHAnsi"/>
                      <w:color w:val="000000"/>
                      <w:sz w:val="20"/>
                      <w:szCs w:val="20"/>
                    </w:rPr>
                    <w:t>Rev06-Msr004</w:t>
                  </w:r>
                </w:p>
              </w:tc>
              <w:tc>
                <w:tcPr>
                  <w:tcW w:w="1620" w:type="dxa"/>
                </w:tcPr>
                <w:p w14:paraId="272E2C63" w14:textId="740FB01D" w:rsidR="00E804F3" w:rsidRDefault="00E804F3" w:rsidP="00192442">
                  <w:pPr>
                    <w:jc w:val="center"/>
                    <w:rPr>
                      <w:rFonts w:cstheme="minorHAnsi"/>
                      <w:sz w:val="20"/>
                      <w:szCs w:val="20"/>
                    </w:rPr>
                  </w:pPr>
                  <w:r>
                    <w:rPr>
                      <w:rFonts w:cstheme="minorHAnsi"/>
                      <w:sz w:val="20"/>
                      <w:szCs w:val="20"/>
                    </w:rPr>
                    <w:t>$</w:t>
                  </w:r>
                  <w:r w:rsidRPr="007B207E">
                    <w:rPr>
                      <w:rFonts w:cstheme="minorHAnsi"/>
                      <w:sz w:val="20"/>
                      <w:szCs w:val="20"/>
                    </w:rPr>
                    <w:t>187.14</w:t>
                  </w:r>
                </w:p>
              </w:tc>
              <w:tc>
                <w:tcPr>
                  <w:tcW w:w="1350" w:type="dxa"/>
                </w:tcPr>
                <w:p w14:paraId="6463E9C4" w14:textId="3753FDC2" w:rsidR="00E804F3" w:rsidRDefault="00E804F3" w:rsidP="00192442">
                  <w:pPr>
                    <w:jc w:val="center"/>
                    <w:rPr>
                      <w:rFonts w:cstheme="minorHAnsi"/>
                      <w:sz w:val="20"/>
                      <w:szCs w:val="20"/>
                    </w:rPr>
                  </w:pPr>
                  <w:r w:rsidRPr="00D670CD">
                    <w:rPr>
                      <w:rFonts w:cstheme="minorHAnsi"/>
                      <w:sz w:val="20"/>
                      <w:szCs w:val="20"/>
                    </w:rPr>
                    <w:t>$</w:t>
                  </w:r>
                  <w:r w:rsidRPr="00E9331C">
                    <w:rPr>
                      <w:rFonts w:cstheme="minorHAnsi"/>
                      <w:sz w:val="20"/>
                      <w:szCs w:val="20"/>
                    </w:rPr>
                    <w:t>60.23</w:t>
                  </w:r>
                </w:p>
              </w:tc>
              <w:tc>
                <w:tcPr>
                  <w:tcW w:w="1350" w:type="dxa"/>
                </w:tcPr>
                <w:p w14:paraId="680BF232" w14:textId="112ADA91" w:rsidR="00E804F3" w:rsidRDefault="00E804F3" w:rsidP="00192442">
                  <w:pPr>
                    <w:jc w:val="center"/>
                    <w:rPr>
                      <w:rFonts w:cstheme="minorHAnsi"/>
                      <w:sz w:val="20"/>
                      <w:szCs w:val="20"/>
                    </w:rPr>
                  </w:pPr>
                  <w:r w:rsidRPr="00D670CD">
                    <w:rPr>
                      <w:rFonts w:cstheme="minorHAnsi"/>
                      <w:sz w:val="20"/>
                      <w:szCs w:val="20"/>
                    </w:rPr>
                    <w:t>$</w:t>
                  </w:r>
                  <w:r w:rsidR="00416A2D">
                    <w:rPr>
                      <w:rFonts w:cstheme="minorHAnsi"/>
                      <w:sz w:val="20"/>
                      <w:szCs w:val="20"/>
                    </w:rPr>
                    <w:t>247</w:t>
                  </w:r>
                  <w:r w:rsidR="00972614">
                    <w:rPr>
                      <w:rFonts w:cstheme="minorHAnsi"/>
                      <w:sz w:val="20"/>
                      <w:szCs w:val="20"/>
                    </w:rPr>
                    <w:t>.</w:t>
                  </w:r>
                  <w:r w:rsidR="00416A2D">
                    <w:rPr>
                      <w:rFonts w:cstheme="minorHAnsi"/>
                      <w:sz w:val="20"/>
                      <w:szCs w:val="20"/>
                    </w:rPr>
                    <w:t>37</w:t>
                  </w:r>
                </w:p>
              </w:tc>
            </w:tr>
            <w:tr w:rsidR="00E804F3" w14:paraId="15C88003" w14:textId="77777777" w:rsidTr="00CF46FA">
              <w:tc>
                <w:tcPr>
                  <w:tcW w:w="3294" w:type="dxa"/>
                </w:tcPr>
                <w:p w14:paraId="5F69DAC0" w14:textId="43D6A7C7" w:rsidR="00E804F3" w:rsidRPr="00D36894" w:rsidRDefault="00E804F3" w:rsidP="00E804F3">
                  <w:pPr>
                    <w:rPr>
                      <w:rFonts w:cstheme="minorHAnsi"/>
                      <w:sz w:val="20"/>
                      <w:szCs w:val="20"/>
                    </w:rPr>
                  </w:pPr>
                  <w:r w:rsidRPr="0066381E">
                    <w:rPr>
                      <w:rFonts w:cstheme="minorHAnsi"/>
                      <w:sz w:val="20"/>
                      <w:szCs w:val="20"/>
                    </w:rPr>
                    <w:t>Gar-LEDFixt-CM-Ext(94w)_Std</w:t>
                  </w:r>
                </w:p>
              </w:tc>
              <w:tc>
                <w:tcPr>
                  <w:tcW w:w="1530" w:type="dxa"/>
                  <w:tcBorders>
                    <w:top w:val="nil"/>
                    <w:left w:val="single" w:sz="4" w:space="0" w:color="auto"/>
                    <w:bottom w:val="single" w:sz="4" w:space="0" w:color="auto"/>
                    <w:right w:val="single" w:sz="4" w:space="0" w:color="auto"/>
                  </w:tcBorders>
                  <w:shd w:val="clear" w:color="000000" w:fill="FFFFFF"/>
                  <w:vAlign w:val="bottom"/>
                </w:tcPr>
                <w:p w14:paraId="7AF9E511" w14:textId="5FCC51EB" w:rsidR="00E804F3" w:rsidRDefault="00E804F3" w:rsidP="00E804F3">
                  <w:pPr>
                    <w:rPr>
                      <w:rFonts w:cstheme="minorHAnsi"/>
                      <w:sz w:val="20"/>
                      <w:szCs w:val="20"/>
                    </w:rPr>
                  </w:pPr>
                  <w:r>
                    <w:rPr>
                      <w:rFonts w:cstheme="minorHAnsi"/>
                      <w:color w:val="000000"/>
                      <w:sz w:val="20"/>
                      <w:szCs w:val="20"/>
                    </w:rPr>
                    <w:t>Rev06-Msr005</w:t>
                  </w:r>
                </w:p>
              </w:tc>
              <w:tc>
                <w:tcPr>
                  <w:tcW w:w="1620" w:type="dxa"/>
                </w:tcPr>
                <w:p w14:paraId="36ED9930" w14:textId="18E42D8B" w:rsidR="00E804F3" w:rsidRDefault="00E804F3" w:rsidP="00192442">
                  <w:pPr>
                    <w:jc w:val="center"/>
                    <w:rPr>
                      <w:rFonts w:cstheme="minorHAnsi"/>
                      <w:sz w:val="20"/>
                      <w:szCs w:val="20"/>
                    </w:rPr>
                  </w:pPr>
                  <w:r>
                    <w:rPr>
                      <w:rFonts w:cstheme="minorHAnsi"/>
                      <w:sz w:val="20"/>
                      <w:szCs w:val="20"/>
                    </w:rPr>
                    <w:t>$</w:t>
                  </w:r>
                  <w:r w:rsidRPr="007B207E">
                    <w:rPr>
                      <w:rFonts w:cstheme="minorHAnsi"/>
                      <w:sz w:val="20"/>
                      <w:szCs w:val="20"/>
                    </w:rPr>
                    <w:t>187.14</w:t>
                  </w:r>
                </w:p>
              </w:tc>
              <w:tc>
                <w:tcPr>
                  <w:tcW w:w="1350" w:type="dxa"/>
                </w:tcPr>
                <w:p w14:paraId="5FD5BDE7" w14:textId="2A192342" w:rsidR="00E804F3" w:rsidRDefault="00E804F3" w:rsidP="00192442">
                  <w:pPr>
                    <w:jc w:val="center"/>
                    <w:rPr>
                      <w:rFonts w:cstheme="minorHAnsi"/>
                      <w:sz w:val="20"/>
                      <w:szCs w:val="20"/>
                    </w:rPr>
                  </w:pPr>
                  <w:r w:rsidRPr="00D670CD">
                    <w:rPr>
                      <w:rFonts w:cstheme="minorHAnsi"/>
                      <w:sz w:val="20"/>
                      <w:szCs w:val="20"/>
                    </w:rPr>
                    <w:t>$</w:t>
                  </w:r>
                  <w:r w:rsidRPr="00E9331C">
                    <w:rPr>
                      <w:rFonts w:cstheme="minorHAnsi"/>
                      <w:sz w:val="20"/>
                      <w:szCs w:val="20"/>
                    </w:rPr>
                    <w:t>80.52</w:t>
                  </w:r>
                </w:p>
              </w:tc>
              <w:tc>
                <w:tcPr>
                  <w:tcW w:w="1350" w:type="dxa"/>
                </w:tcPr>
                <w:p w14:paraId="25E32328" w14:textId="4D229866" w:rsidR="00E804F3" w:rsidRDefault="00E804F3" w:rsidP="00192442">
                  <w:pPr>
                    <w:jc w:val="center"/>
                    <w:rPr>
                      <w:rFonts w:cstheme="minorHAnsi"/>
                      <w:sz w:val="20"/>
                      <w:szCs w:val="20"/>
                    </w:rPr>
                  </w:pPr>
                  <w:r w:rsidRPr="00D670CD">
                    <w:rPr>
                      <w:rFonts w:cstheme="minorHAnsi"/>
                      <w:sz w:val="20"/>
                      <w:szCs w:val="20"/>
                    </w:rPr>
                    <w:t>$</w:t>
                  </w:r>
                  <w:r w:rsidR="00416A2D">
                    <w:rPr>
                      <w:rFonts w:cstheme="minorHAnsi"/>
                      <w:sz w:val="20"/>
                      <w:szCs w:val="20"/>
                    </w:rPr>
                    <w:t>267.66</w:t>
                  </w:r>
                </w:p>
              </w:tc>
            </w:tr>
            <w:tr w:rsidR="00E804F3" w14:paraId="13C0AF58" w14:textId="77777777" w:rsidTr="00CF46FA">
              <w:tc>
                <w:tcPr>
                  <w:tcW w:w="3294" w:type="dxa"/>
                </w:tcPr>
                <w:p w14:paraId="6900E048" w14:textId="04C135C4" w:rsidR="00E804F3" w:rsidRPr="00D36894" w:rsidRDefault="00E804F3" w:rsidP="00E804F3">
                  <w:pPr>
                    <w:rPr>
                      <w:rFonts w:cstheme="minorHAnsi"/>
                      <w:sz w:val="20"/>
                      <w:szCs w:val="20"/>
                    </w:rPr>
                  </w:pPr>
                  <w:r w:rsidRPr="0066381E">
                    <w:rPr>
                      <w:rFonts w:cstheme="minorHAnsi"/>
                      <w:sz w:val="20"/>
                      <w:szCs w:val="20"/>
                    </w:rPr>
                    <w:t>Gar-LEDFixt-CM-Ext(114w)_Std</w:t>
                  </w:r>
                </w:p>
              </w:tc>
              <w:tc>
                <w:tcPr>
                  <w:tcW w:w="1530" w:type="dxa"/>
                  <w:tcBorders>
                    <w:top w:val="nil"/>
                    <w:left w:val="single" w:sz="4" w:space="0" w:color="auto"/>
                    <w:bottom w:val="single" w:sz="4" w:space="0" w:color="auto"/>
                    <w:right w:val="single" w:sz="4" w:space="0" w:color="auto"/>
                  </w:tcBorders>
                  <w:shd w:val="clear" w:color="000000" w:fill="FFFFFF"/>
                  <w:vAlign w:val="bottom"/>
                </w:tcPr>
                <w:p w14:paraId="61A91899" w14:textId="3C6F8DCC" w:rsidR="00E804F3" w:rsidRDefault="00E804F3" w:rsidP="00E804F3">
                  <w:pPr>
                    <w:rPr>
                      <w:rFonts w:cstheme="minorHAnsi"/>
                      <w:sz w:val="20"/>
                      <w:szCs w:val="20"/>
                    </w:rPr>
                  </w:pPr>
                  <w:r>
                    <w:rPr>
                      <w:rFonts w:cstheme="minorHAnsi"/>
                      <w:color w:val="000000"/>
                      <w:sz w:val="20"/>
                      <w:szCs w:val="20"/>
                    </w:rPr>
                    <w:t>Rev06-Msr006</w:t>
                  </w:r>
                </w:p>
              </w:tc>
              <w:tc>
                <w:tcPr>
                  <w:tcW w:w="1620" w:type="dxa"/>
                </w:tcPr>
                <w:p w14:paraId="11122B9B" w14:textId="04B3DB48" w:rsidR="00E804F3" w:rsidRDefault="00E804F3" w:rsidP="00192442">
                  <w:pPr>
                    <w:jc w:val="center"/>
                    <w:rPr>
                      <w:rFonts w:cstheme="minorHAnsi"/>
                      <w:sz w:val="20"/>
                      <w:szCs w:val="20"/>
                    </w:rPr>
                  </w:pPr>
                  <w:r>
                    <w:rPr>
                      <w:rFonts w:cstheme="minorHAnsi"/>
                      <w:sz w:val="20"/>
                      <w:szCs w:val="20"/>
                    </w:rPr>
                    <w:t>$</w:t>
                  </w:r>
                  <w:r w:rsidRPr="007B207E">
                    <w:rPr>
                      <w:rFonts w:cstheme="minorHAnsi"/>
                      <w:sz w:val="20"/>
                      <w:szCs w:val="20"/>
                    </w:rPr>
                    <w:t>187.14</w:t>
                  </w:r>
                </w:p>
              </w:tc>
              <w:tc>
                <w:tcPr>
                  <w:tcW w:w="1350" w:type="dxa"/>
                </w:tcPr>
                <w:p w14:paraId="2F219BBF" w14:textId="360B99C8" w:rsidR="00E804F3" w:rsidRDefault="00E804F3" w:rsidP="00192442">
                  <w:pPr>
                    <w:jc w:val="center"/>
                    <w:rPr>
                      <w:rFonts w:cstheme="minorHAnsi"/>
                      <w:sz w:val="20"/>
                      <w:szCs w:val="20"/>
                    </w:rPr>
                  </w:pPr>
                  <w:r w:rsidRPr="00D670CD">
                    <w:rPr>
                      <w:rFonts w:cstheme="minorHAnsi"/>
                      <w:sz w:val="20"/>
                      <w:szCs w:val="20"/>
                    </w:rPr>
                    <w:t>$</w:t>
                  </w:r>
                  <w:r w:rsidRPr="005D419F">
                    <w:rPr>
                      <w:rFonts w:cstheme="minorHAnsi"/>
                      <w:sz w:val="20"/>
                      <w:szCs w:val="20"/>
                    </w:rPr>
                    <w:t>73.47</w:t>
                  </w:r>
                </w:p>
              </w:tc>
              <w:tc>
                <w:tcPr>
                  <w:tcW w:w="1350" w:type="dxa"/>
                </w:tcPr>
                <w:p w14:paraId="3760B306" w14:textId="7EDA0CE0" w:rsidR="00E804F3" w:rsidRDefault="00E804F3" w:rsidP="00192442">
                  <w:pPr>
                    <w:jc w:val="center"/>
                    <w:rPr>
                      <w:rFonts w:cstheme="minorHAnsi"/>
                      <w:sz w:val="20"/>
                      <w:szCs w:val="20"/>
                    </w:rPr>
                  </w:pPr>
                  <w:r w:rsidRPr="00D670CD">
                    <w:rPr>
                      <w:rFonts w:cstheme="minorHAnsi"/>
                      <w:sz w:val="20"/>
                      <w:szCs w:val="20"/>
                    </w:rPr>
                    <w:t>$</w:t>
                  </w:r>
                  <w:r w:rsidR="000A1191">
                    <w:rPr>
                      <w:rFonts w:cstheme="minorHAnsi"/>
                      <w:sz w:val="20"/>
                      <w:szCs w:val="20"/>
                    </w:rPr>
                    <w:t>260.61</w:t>
                  </w:r>
                </w:p>
              </w:tc>
            </w:tr>
            <w:tr w:rsidR="00E804F3" w14:paraId="65274A32" w14:textId="77777777" w:rsidTr="00CF46FA">
              <w:tc>
                <w:tcPr>
                  <w:tcW w:w="3294" w:type="dxa"/>
                </w:tcPr>
                <w:p w14:paraId="6213855A" w14:textId="6ABD8B64" w:rsidR="00E804F3" w:rsidRPr="00D36894" w:rsidRDefault="00E804F3" w:rsidP="00E804F3">
                  <w:pPr>
                    <w:rPr>
                      <w:rFonts w:cstheme="minorHAnsi"/>
                      <w:sz w:val="20"/>
                      <w:szCs w:val="20"/>
                    </w:rPr>
                  </w:pPr>
                  <w:r w:rsidRPr="0066381E">
                    <w:rPr>
                      <w:rFonts w:cstheme="minorHAnsi"/>
                      <w:sz w:val="20"/>
                      <w:szCs w:val="20"/>
                    </w:rPr>
                    <w:t>Gar-LEDFixt-CM-Ext(128w)_Std</w:t>
                  </w:r>
                </w:p>
              </w:tc>
              <w:tc>
                <w:tcPr>
                  <w:tcW w:w="1530" w:type="dxa"/>
                  <w:tcBorders>
                    <w:top w:val="nil"/>
                    <w:left w:val="single" w:sz="4" w:space="0" w:color="auto"/>
                    <w:bottom w:val="single" w:sz="4" w:space="0" w:color="auto"/>
                    <w:right w:val="single" w:sz="4" w:space="0" w:color="auto"/>
                  </w:tcBorders>
                  <w:shd w:val="clear" w:color="000000" w:fill="FFFFFF"/>
                  <w:vAlign w:val="bottom"/>
                </w:tcPr>
                <w:p w14:paraId="21EFCB5A" w14:textId="1E9F9464" w:rsidR="00E804F3" w:rsidRDefault="00E804F3" w:rsidP="00E804F3">
                  <w:pPr>
                    <w:rPr>
                      <w:rFonts w:cstheme="minorHAnsi"/>
                      <w:sz w:val="20"/>
                      <w:szCs w:val="20"/>
                    </w:rPr>
                  </w:pPr>
                  <w:r>
                    <w:rPr>
                      <w:rFonts w:cstheme="minorHAnsi"/>
                      <w:color w:val="000000"/>
                      <w:sz w:val="20"/>
                      <w:szCs w:val="20"/>
                    </w:rPr>
                    <w:t>Rev06-Msr007</w:t>
                  </w:r>
                </w:p>
              </w:tc>
              <w:tc>
                <w:tcPr>
                  <w:tcW w:w="1620" w:type="dxa"/>
                </w:tcPr>
                <w:p w14:paraId="7FC11E74" w14:textId="02F00BF6" w:rsidR="00E804F3" w:rsidRDefault="00E804F3" w:rsidP="00192442">
                  <w:pPr>
                    <w:jc w:val="center"/>
                    <w:rPr>
                      <w:rFonts w:cstheme="minorHAnsi"/>
                      <w:sz w:val="20"/>
                      <w:szCs w:val="20"/>
                    </w:rPr>
                  </w:pPr>
                  <w:r>
                    <w:rPr>
                      <w:rFonts w:cstheme="minorHAnsi"/>
                      <w:sz w:val="20"/>
                      <w:szCs w:val="20"/>
                    </w:rPr>
                    <w:t>$</w:t>
                  </w:r>
                  <w:r w:rsidRPr="007B207E">
                    <w:rPr>
                      <w:rFonts w:cstheme="minorHAnsi"/>
                      <w:sz w:val="20"/>
                      <w:szCs w:val="20"/>
                    </w:rPr>
                    <w:t>187.14</w:t>
                  </w:r>
                </w:p>
              </w:tc>
              <w:tc>
                <w:tcPr>
                  <w:tcW w:w="1350" w:type="dxa"/>
                </w:tcPr>
                <w:p w14:paraId="075906A1" w14:textId="0EAED065" w:rsidR="00E804F3" w:rsidRDefault="00E804F3" w:rsidP="00192442">
                  <w:pPr>
                    <w:jc w:val="center"/>
                    <w:rPr>
                      <w:rFonts w:cstheme="minorHAnsi"/>
                      <w:sz w:val="20"/>
                      <w:szCs w:val="20"/>
                    </w:rPr>
                  </w:pPr>
                  <w:r w:rsidRPr="00D670CD">
                    <w:rPr>
                      <w:rFonts w:cstheme="minorHAnsi"/>
                      <w:sz w:val="20"/>
                      <w:szCs w:val="20"/>
                    </w:rPr>
                    <w:t>$</w:t>
                  </w:r>
                  <w:r w:rsidRPr="005D419F">
                    <w:rPr>
                      <w:rFonts w:cstheme="minorHAnsi"/>
                      <w:sz w:val="20"/>
                      <w:szCs w:val="20"/>
                    </w:rPr>
                    <w:t>126.78</w:t>
                  </w:r>
                </w:p>
              </w:tc>
              <w:tc>
                <w:tcPr>
                  <w:tcW w:w="1350" w:type="dxa"/>
                </w:tcPr>
                <w:p w14:paraId="7D5FF42C" w14:textId="60BD566E" w:rsidR="00E804F3" w:rsidRDefault="00E804F3" w:rsidP="00192442">
                  <w:pPr>
                    <w:jc w:val="center"/>
                    <w:rPr>
                      <w:rFonts w:cstheme="minorHAnsi"/>
                      <w:sz w:val="20"/>
                      <w:szCs w:val="20"/>
                    </w:rPr>
                  </w:pPr>
                  <w:r w:rsidRPr="00D670CD">
                    <w:rPr>
                      <w:rFonts w:cstheme="minorHAnsi"/>
                      <w:sz w:val="20"/>
                      <w:szCs w:val="20"/>
                    </w:rPr>
                    <w:t>$</w:t>
                  </w:r>
                  <w:r w:rsidR="00D12E63">
                    <w:rPr>
                      <w:rFonts w:cstheme="minorHAnsi"/>
                      <w:sz w:val="20"/>
                      <w:szCs w:val="20"/>
                    </w:rPr>
                    <w:t>313.92</w:t>
                  </w:r>
                </w:p>
              </w:tc>
            </w:tr>
            <w:tr w:rsidR="00E804F3" w14:paraId="5B767BAF" w14:textId="77777777" w:rsidTr="00CF46FA">
              <w:tc>
                <w:tcPr>
                  <w:tcW w:w="3294" w:type="dxa"/>
                </w:tcPr>
                <w:p w14:paraId="2F565714" w14:textId="17C2A278" w:rsidR="00E804F3" w:rsidRPr="00D36894" w:rsidRDefault="00E804F3" w:rsidP="00E804F3">
                  <w:pPr>
                    <w:rPr>
                      <w:rFonts w:cstheme="minorHAnsi"/>
                      <w:sz w:val="20"/>
                      <w:szCs w:val="20"/>
                    </w:rPr>
                  </w:pPr>
                  <w:r w:rsidRPr="0066381E">
                    <w:rPr>
                      <w:rFonts w:cstheme="minorHAnsi"/>
                      <w:sz w:val="20"/>
                      <w:szCs w:val="20"/>
                    </w:rPr>
                    <w:t>Gar-LEDFixt-CM-Ext(169w)_Std</w:t>
                  </w:r>
                </w:p>
              </w:tc>
              <w:tc>
                <w:tcPr>
                  <w:tcW w:w="1530" w:type="dxa"/>
                  <w:tcBorders>
                    <w:top w:val="nil"/>
                    <w:left w:val="single" w:sz="4" w:space="0" w:color="auto"/>
                    <w:bottom w:val="single" w:sz="4" w:space="0" w:color="auto"/>
                    <w:right w:val="single" w:sz="4" w:space="0" w:color="auto"/>
                  </w:tcBorders>
                  <w:shd w:val="clear" w:color="000000" w:fill="FFFFFF"/>
                  <w:vAlign w:val="bottom"/>
                </w:tcPr>
                <w:p w14:paraId="1E5757DC" w14:textId="6B0C8C87" w:rsidR="00E804F3" w:rsidRDefault="00E804F3" w:rsidP="00E804F3">
                  <w:pPr>
                    <w:rPr>
                      <w:rFonts w:cstheme="minorHAnsi"/>
                      <w:sz w:val="20"/>
                      <w:szCs w:val="20"/>
                    </w:rPr>
                  </w:pPr>
                  <w:r>
                    <w:rPr>
                      <w:rFonts w:cstheme="minorHAnsi"/>
                      <w:color w:val="000000"/>
                      <w:sz w:val="20"/>
                      <w:szCs w:val="20"/>
                    </w:rPr>
                    <w:t>Rev06-Msr008</w:t>
                  </w:r>
                </w:p>
              </w:tc>
              <w:tc>
                <w:tcPr>
                  <w:tcW w:w="1620" w:type="dxa"/>
                </w:tcPr>
                <w:p w14:paraId="6E0A4F2C" w14:textId="4E0795B0" w:rsidR="00E804F3" w:rsidRDefault="00E804F3" w:rsidP="00192442">
                  <w:pPr>
                    <w:jc w:val="center"/>
                    <w:rPr>
                      <w:rFonts w:cstheme="minorHAnsi"/>
                      <w:sz w:val="20"/>
                      <w:szCs w:val="20"/>
                    </w:rPr>
                  </w:pPr>
                  <w:r>
                    <w:rPr>
                      <w:rFonts w:cstheme="minorHAnsi"/>
                      <w:sz w:val="20"/>
                      <w:szCs w:val="20"/>
                    </w:rPr>
                    <w:t>$</w:t>
                  </w:r>
                  <w:r w:rsidRPr="007B207E">
                    <w:rPr>
                      <w:rFonts w:cstheme="minorHAnsi"/>
                      <w:sz w:val="20"/>
                      <w:szCs w:val="20"/>
                    </w:rPr>
                    <w:t>187.14</w:t>
                  </w:r>
                </w:p>
              </w:tc>
              <w:tc>
                <w:tcPr>
                  <w:tcW w:w="1350" w:type="dxa"/>
                </w:tcPr>
                <w:p w14:paraId="17D2523D" w14:textId="0B3E0CFA" w:rsidR="00E804F3" w:rsidRDefault="00E804F3" w:rsidP="00192442">
                  <w:pPr>
                    <w:jc w:val="center"/>
                    <w:rPr>
                      <w:rFonts w:cstheme="minorHAnsi"/>
                      <w:sz w:val="20"/>
                      <w:szCs w:val="20"/>
                    </w:rPr>
                  </w:pPr>
                  <w:r w:rsidRPr="00D670CD">
                    <w:rPr>
                      <w:rFonts w:cstheme="minorHAnsi"/>
                      <w:sz w:val="20"/>
                      <w:szCs w:val="20"/>
                    </w:rPr>
                    <w:t>$</w:t>
                  </w:r>
                  <w:r w:rsidRPr="005D419F">
                    <w:rPr>
                      <w:rFonts w:cstheme="minorHAnsi"/>
                      <w:sz w:val="20"/>
                      <w:szCs w:val="20"/>
                    </w:rPr>
                    <w:t>125.41</w:t>
                  </w:r>
                </w:p>
              </w:tc>
              <w:tc>
                <w:tcPr>
                  <w:tcW w:w="1350" w:type="dxa"/>
                </w:tcPr>
                <w:p w14:paraId="7AA9B44A" w14:textId="12C1FFEA" w:rsidR="00E804F3" w:rsidRDefault="00E804F3" w:rsidP="00192442">
                  <w:pPr>
                    <w:jc w:val="center"/>
                    <w:rPr>
                      <w:rFonts w:cstheme="minorHAnsi"/>
                      <w:sz w:val="20"/>
                      <w:szCs w:val="20"/>
                    </w:rPr>
                  </w:pPr>
                  <w:r w:rsidRPr="00D670CD">
                    <w:rPr>
                      <w:rFonts w:cstheme="minorHAnsi"/>
                      <w:sz w:val="20"/>
                      <w:szCs w:val="20"/>
                    </w:rPr>
                    <w:t>$</w:t>
                  </w:r>
                  <w:r w:rsidR="007D0D2A">
                    <w:rPr>
                      <w:rFonts w:cstheme="minorHAnsi"/>
                      <w:sz w:val="20"/>
                      <w:szCs w:val="20"/>
                    </w:rPr>
                    <w:t>312.55</w:t>
                  </w:r>
                </w:p>
              </w:tc>
            </w:tr>
            <w:tr w:rsidR="00E804F3" w14:paraId="64631677" w14:textId="74ADE394" w:rsidTr="00CF46FA">
              <w:tc>
                <w:tcPr>
                  <w:tcW w:w="9144" w:type="dxa"/>
                  <w:gridSpan w:val="5"/>
                </w:tcPr>
                <w:p w14:paraId="4E009A7A" w14:textId="68ADC329" w:rsidR="00E804F3" w:rsidRDefault="00E804F3" w:rsidP="00E804F3">
                  <w:pPr>
                    <w:rPr>
                      <w:rFonts w:cstheme="minorHAnsi"/>
                      <w:sz w:val="20"/>
                      <w:szCs w:val="20"/>
                    </w:rPr>
                  </w:pPr>
                  <w:r>
                    <w:rPr>
                      <w:rFonts w:cstheme="minorHAnsi"/>
                      <w:sz w:val="20"/>
                      <w:szCs w:val="20"/>
                    </w:rPr>
                    <w:t>Note: Norm Units are per fixture</w:t>
                  </w:r>
                </w:p>
              </w:tc>
            </w:tr>
          </w:tbl>
          <w:p w14:paraId="4659C82D" w14:textId="55163A80" w:rsidR="00D61E5A" w:rsidRPr="00036409" w:rsidRDefault="00D61E5A" w:rsidP="00A00252">
            <w:pPr>
              <w:rPr>
                <w:rFonts w:cstheme="minorHAnsi"/>
                <w:sz w:val="20"/>
                <w:szCs w:val="20"/>
              </w:rPr>
            </w:pPr>
          </w:p>
        </w:tc>
      </w:tr>
      <w:tr w:rsidR="006412EA" w14:paraId="4659C831" w14:textId="77777777" w:rsidTr="001C47C1">
        <w:trPr>
          <w:cantSplit/>
        </w:trPr>
        <w:tc>
          <w:tcPr>
            <w:tcW w:w="1449" w:type="dxa"/>
          </w:tcPr>
          <w:p w14:paraId="0C952A46" w14:textId="77777777" w:rsidR="000E63F9" w:rsidRDefault="000E63F9" w:rsidP="006412EA">
            <w:pPr>
              <w:jc w:val="right"/>
              <w:rPr>
                <w:sz w:val="20"/>
                <w:szCs w:val="20"/>
              </w:rPr>
            </w:pPr>
          </w:p>
          <w:p w14:paraId="308BE385" w14:textId="77777777" w:rsidR="000E63F9" w:rsidRDefault="000E63F9" w:rsidP="006412EA">
            <w:pPr>
              <w:jc w:val="right"/>
              <w:rPr>
                <w:sz w:val="20"/>
                <w:szCs w:val="20"/>
              </w:rPr>
            </w:pPr>
          </w:p>
          <w:p w14:paraId="5C137D44" w14:textId="77777777" w:rsidR="000E63F9" w:rsidRDefault="000E63F9" w:rsidP="006412EA">
            <w:pPr>
              <w:jc w:val="right"/>
              <w:rPr>
                <w:sz w:val="20"/>
                <w:szCs w:val="20"/>
              </w:rPr>
            </w:pPr>
          </w:p>
          <w:p w14:paraId="78897572" w14:textId="77777777" w:rsidR="000E63F9" w:rsidRDefault="000E63F9" w:rsidP="006412EA">
            <w:pPr>
              <w:jc w:val="right"/>
              <w:rPr>
                <w:sz w:val="20"/>
                <w:szCs w:val="20"/>
              </w:rPr>
            </w:pPr>
          </w:p>
          <w:p w14:paraId="4659C82F" w14:textId="65AEA8AA" w:rsidR="006412EA" w:rsidRPr="00822B6F" w:rsidRDefault="006412EA" w:rsidP="006412EA">
            <w:pPr>
              <w:jc w:val="right"/>
              <w:rPr>
                <w:sz w:val="20"/>
                <w:szCs w:val="20"/>
              </w:rPr>
            </w:pPr>
            <w:r>
              <w:rPr>
                <w:sz w:val="20"/>
                <w:szCs w:val="20"/>
              </w:rPr>
              <w:t xml:space="preserve">Measure Cost </w:t>
            </w:r>
          </w:p>
        </w:tc>
        <w:tc>
          <w:tcPr>
            <w:tcW w:w="9441" w:type="dxa"/>
          </w:tcPr>
          <w:p w14:paraId="39E842B7" w14:textId="2AB44650" w:rsidR="00BB668C" w:rsidRDefault="00D2648D" w:rsidP="00BB668C">
            <w:pPr>
              <w:tabs>
                <w:tab w:val="right" w:pos="6732"/>
              </w:tabs>
              <w:rPr>
                <w:rFonts w:cs="Arial"/>
                <w:sz w:val="20"/>
                <w:szCs w:val="20"/>
              </w:rPr>
            </w:pPr>
            <w:r>
              <w:rPr>
                <w:rFonts w:cs="Arial"/>
                <w:sz w:val="20"/>
                <w:szCs w:val="20"/>
              </w:rPr>
              <w:t xml:space="preserve">SDG&amp;E created new Measured Cost IDs </w:t>
            </w:r>
            <w:r w:rsidR="008811CB">
              <w:rPr>
                <w:rFonts w:cs="Arial"/>
                <w:sz w:val="20"/>
                <w:szCs w:val="20"/>
              </w:rPr>
              <w:t xml:space="preserve">based on adopting </w:t>
            </w:r>
            <w:r w:rsidR="00BB668C">
              <w:rPr>
                <w:rFonts w:cs="Arial"/>
                <w:sz w:val="20"/>
                <w:szCs w:val="20"/>
              </w:rPr>
              <w:t xml:space="preserve">costs </w:t>
            </w:r>
            <w:r>
              <w:rPr>
                <w:rFonts w:cs="Arial"/>
                <w:sz w:val="20"/>
                <w:szCs w:val="20"/>
              </w:rPr>
              <w:t xml:space="preserve">values </w:t>
            </w:r>
            <w:r w:rsidR="00BB668C">
              <w:rPr>
                <w:rFonts w:cs="Arial"/>
                <w:sz w:val="20"/>
                <w:szCs w:val="20"/>
              </w:rPr>
              <w:t xml:space="preserve">from </w:t>
            </w:r>
            <w:r w:rsidR="00BB668C">
              <w:rPr>
                <w:rFonts w:cstheme="minorHAnsi"/>
                <w:sz w:val="20"/>
                <w:szCs w:val="20"/>
              </w:rPr>
              <w:t>PGE workpaper (PGECOLTG178 R</w:t>
            </w:r>
            <w:r w:rsidR="006110E8">
              <w:rPr>
                <w:rFonts w:cstheme="minorHAnsi"/>
                <w:sz w:val="20"/>
                <w:szCs w:val="20"/>
              </w:rPr>
              <w:t>ev6</w:t>
            </w:r>
            <w:r w:rsidR="00BB668C">
              <w:rPr>
                <w:rFonts w:cstheme="minorHAnsi"/>
                <w:sz w:val="20"/>
                <w:szCs w:val="20"/>
              </w:rPr>
              <w:t xml:space="preserve">) </w:t>
            </w:r>
          </w:p>
          <w:p w14:paraId="6D6B751A" w14:textId="0B2FB4D4" w:rsidR="006412EA" w:rsidRDefault="006412EA" w:rsidP="006412EA">
            <w:pPr>
              <w:tabs>
                <w:tab w:val="right" w:pos="6732"/>
              </w:tabs>
              <w:rPr>
                <w:rFonts w:cs="Arial"/>
                <w:sz w:val="20"/>
                <w:szCs w:val="20"/>
              </w:rPr>
            </w:pPr>
          </w:p>
          <w:p w14:paraId="17B39583" w14:textId="77777777" w:rsidR="00BB668C" w:rsidRDefault="00BB668C" w:rsidP="006412EA">
            <w:pPr>
              <w:tabs>
                <w:tab w:val="right" w:pos="6732"/>
              </w:tabs>
              <w:rPr>
                <w:rFonts w:cs="Arial"/>
                <w:sz w:val="20"/>
                <w:szCs w:val="20"/>
              </w:rPr>
            </w:pPr>
          </w:p>
          <w:tbl>
            <w:tblPr>
              <w:tblStyle w:val="TableGrid"/>
              <w:tblW w:w="9096" w:type="dxa"/>
              <w:tblLook w:val="04A0" w:firstRow="1" w:lastRow="0" w:firstColumn="1" w:lastColumn="0" w:noHBand="0" w:noVBand="1"/>
            </w:tblPr>
            <w:tblGrid>
              <w:gridCol w:w="2844"/>
              <w:gridCol w:w="2070"/>
              <w:gridCol w:w="1080"/>
              <w:gridCol w:w="2160"/>
              <w:gridCol w:w="942"/>
            </w:tblGrid>
            <w:tr w:rsidR="00876591" w:rsidRPr="00036409" w14:paraId="1CCC720A" w14:textId="18A5215A" w:rsidTr="00192442">
              <w:tc>
                <w:tcPr>
                  <w:tcW w:w="2844" w:type="dxa"/>
                  <w:tcBorders>
                    <w:bottom w:val="single" w:sz="4" w:space="0" w:color="auto"/>
                  </w:tcBorders>
                  <w:vAlign w:val="center"/>
                </w:tcPr>
                <w:p w14:paraId="69DDA797" w14:textId="107EB4B7" w:rsidR="003A6785" w:rsidRDefault="003A6785" w:rsidP="00192442">
                  <w:pPr>
                    <w:jc w:val="center"/>
                    <w:rPr>
                      <w:rFonts w:cstheme="minorHAnsi"/>
                      <w:sz w:val="20"/>
                      <w:szCs w:val="20"/>
                    </w:rPr>
                  </w:pPr>
                  <w:bookmarkStart w:id="15" w:name="_Hlk501436060"/>
                  <w:r>
                    <w:rPr>
                      <w:rFonts w:cstheme="minorHAnsi"/>
                      <w:sz w:val="20"/>
                      <w:szCs w:val="20"/>
                    </w:rPr>
                    <w:t>SDG&amp;E Measure Cost ID</w:t>
                  </w:r>
                </w:p>
              </w:tc>
              <w:tc>
                <w:tcPr>
                  <w:tcW w:w="2070" w:type="dxa"/>
                  <w:tcBorders>
                    <w:bottom w:val="single" w:sz="4" w:space="0" w:color="auto"/>
                  </w:tcBorders>
                  <w:vAlign w:val="center"/>
                </w:tcPr>
                <w:p w14:paraId="2A1471AB" w14:textId="5660DA2F" w:rsidR="003A6785" w:rsidRDefault="003A6785" w:rsidP="00192442">
                  <w:pPr>
                    <w:jc w:val="center"/>
                    <w:rPr>
                      <w:rFonts w:cstheme="minorHAnsi"/>
                      <w:sz w:val="20"/>
                      <w:szCs w:val="20"/>
                    </w:rPr>
                  </w:pPr>
                  <w:r>
                    <w:rPr>
                      <w:rFonts w:cstheme="minorHAnsi"/>
                      <w:sz w:val="20"/>
                      <w:szCs w:val="20"/>
                    </w:rPr>
                    <w:t>SDG&amp;E Measure ID</w:t>
                  </w:r>
                </w:p>
                <w:p w14:paraId="706CE5DD" w14:textId="35BF3EEF" w:rsidR="003A6785" w:rsidRDefault="003A6785" w:rsidP="00192442">
                  <w:pPr>
                    <w:jc w:val="center"/>
                    <w:rPr>
                      <w:rFonts w:cstheme="minorHAnsi"/>
                      <w:sz w:val="20"/>
                      <w:szCs w:val="20"/>
                    </w:rPr>
                  </w:pPr>
                  <w:r>
                    <w:rPr>
                      <w:rFonts w:cstheme="minorHAnsi"/>
                      <w:sz w:val="20"/>
                      <w:szCs w:val="20"/>
                    </w:rPr>
                    <w:t>(WPSDGENRLG0181-Rev06-MsrXXX)</w:t>
                  </w:r>
                </w:p>
              </w:tc>
              <w:tc>
                <w:tcPr>
                  <w:tcW w:w="1080" w:type="dxa"/>
                  <w:tcBorders>
                    <w:bottom w:val="single" w:sz="4" w:space="0" w:color="auto"/>
                  </w:tcBorders>
                  <w:vAlign w:val="center"/>
                </w:tcPr>
                <w:p w14:paraId="7FF4B6EC" w14:textId="28CEE887" w:rsidR="003A6785" w:rsidRDefault="003A6785" w:rsidP="00192442">
                  <w:pPr>
                    <w:jc w:val="center"/>
                    <w:rPr>
                      <w:rFonts w:cstheme="minorHAnsi"/>
                      <w:sz w:val="20"/>
                      <w:szCs w:val="20"/>
                    </w:rPr>
                  </w:pPr>
                  <w:r>
                    <w:rPr>
                      <w:rFonts w:cstheme="minorHAnsi"/>
                      <w:sz w:val="20"/>
                      <w:szCs w:val="20"/>
                    </w:rPr>
                    <w:t>Measure Cost</w:t>
                  </w:r>
                </w:p>
                <w:p w14:paraId="244CF5ED" w14:textId="0728418B" w:rsidR="003A6785" w:rsidRPr="00036409" w:rsidRDefault="003A6785" w:rsidP="00192442">
                  <w:pPr>
                    <w:jc w:val="center"/>
                    <w:rPr>
                      <w:rFonts w:cstheme="minorHAnsi"/>
                      <w:sz w:val="20"/>
                      <w:szCs w:val="20"/>
                    </w:rPr>
                  </w:pPr>
                </w:p>
              </w:tc>
              <w:tc>
                <w:tcPr>
                  <w:tcW w:w="2160" w:type="dxa"/>
                  <w:tcBorders>
                    <w:bottom w:val="single" w:sz="4" w:space="0" w:color="auto"/>
                  </w:tcBorders>
                  <w:vAlign w:val="center"/>
                </w:tcPr>
                <w:p w14:paraId="2D02E514" w14:textId="24BB3B51" w:rsidR="003A6785" w:rsidRDefault="003A6785" w:rsidP="00192442">
                  <w:pPr>
                    <w:jc w:val="center"/>
                    <w:rPr>
                      <w:rFonts w:cstheme="minorHAnsi"/>
                      <w:sz w:val="20"/>
                      <w:szCs w:val="20"/>
                    </w:rPr>
                  </w:pPr>
                  <w:r>
                    <w:rPr>
                      <w:rFonts w:cstheme="minorHAnsi"/>
                      <w:sz w:val="20"/>
                      <w:szCs w:val="20"/>
                    </w:rPr>
                    <w:t>Measure Normal Cost</w:t>
                  </w:r>
                </w:p>
                <w:p w14:paraId="631B0143" w14:textId="77777777" w:rsidR="003A6785" w:rsidRDefault="003A6785" w:rsidP="00192442">
                  <w:pPr>
                    <w:jc w:val="center"/>
                    <w:rPr>
                      <w:rFonts w:cstheme="minorHAnsi"/>
                      <w:sz w:val="20"/>
                      <w:szCs w:val="20"/>
                    </w:rPr>
                  </w:pPr>
                  <w:r>
                    <w:rPr>
                      <w:rFonts w:cstheme="minorHAnsi"/>
                      <w:sz w:val="20"/>
                      <w:szCs w:val="20"/>
                    </w:rPr>
                    <w:t>(includes Labor and Material)</w:t>
                  </w:r>
                </w:p>
                <w:p w14:paraId="75DEF2B7" w14:textId="1E0C65BF" w:rsidR="003A6785" w:rsidRDefault="003A6785" w:rsidP="00192442">
                  <w:pPr>
                    <w:jc w:val="center"/>
                    <w:rPr>
                      <w:rFonts w:cstheme="minorHAnsi"/>
                      <w:sz w:val="20"/>
                      <w:szCs w:val="20"/>
                    </w:rPr>
                  </w:pPr>
                  <w:r>
                    <w:rPr>
                      <w:rFonts w:cstheme="minorHAnsi"/>
                      <w:sz w:val="20"/>
                      <w:szCs w:val="20"/>
                    </w:rPr>
                    <w:t>Labor = $187.14/fixture</w:t>
                  </w:r>
                </w:p>
              </w:tc>
              <w:tc>
                <w:tcPr>
                  <w:tcW w:w="942" w:type="dxa"/>
                  <w:tcBorders>
                    <w:bottom w:val="single" w:sz="4" w:space="0" w:color="auto"/>
                  </w:tcBorders>
                  <w:vAlign w:val="center"/>
                </w:tcPr>
                <w:p w14:paraId="11FD46CD" w14:textId="7C7FDEA5" w:rsidR="003A6785" w:rsidRDefault="003A6785" w:rsidP="00192442">
                  <w:pPr>
                    <w:jc w:val="center"/>
                    <w:rPr>
                      <w:rFonts w:cstheme="minorHAnsi"/>
                      <w:sz w:val="20"/>
                      <w:szCs w:val="20"/>
                    </w:rPr>
                  </w:pPr>
                  <w:r>
                    <w:rPr>
                      <w:rFonts w:cstheme="minorHAnsi"/>
                      <w:sz w:val="20"/>
                      <w:szCs w:val="20"/>
                    </w:rPr>
                    <w:t>IMC</w:t>
                  </w:r>
                </w:p>
              </w:tc>
            </w:tr>
            <w:tr w:rsidR="00876591" w:rsidRPr="00C3018E" w14:paraId="46980F0C" w14:textId="2EA0A2CF" w:rsidTr="00F27C6F">
              <w:tc>
                <w:tcPr>
                  <w:tcW w:w="2844" w:type="dxa"/>
                  <w:tcBorders>
                    <w:top w:val="nil"/>
                    <w:left w:val="single" w:sz="4" w:space="0" w:color="auto"/>
                    <w:bottom w:val="single" w:sz="4" w:space="0" w:color="auto"/>
                    <w:right w:val="single" w:sz="4" w:space="0" w:color="auto"/>
                  </w:tcBorders>
                  <w:shd w:val="clear" w:color="000000" w:fill="FFFFFF"/>
                  <w:vAlign w:val="bottom"/>
                </w:tcPr>
                <w:p w14:paraId="26A7D1EB" w14:textId="1C35E0FD" w:rsidR="00876591" w:rsidRPr="005C1184" w:rsidRDefault="00876591" w:rsidP="00876591">
                  <w:pPr>
                    <w:rPr>
                      <w:rFonts w:cstheme="minorHAnsi"/>
                      <w:sz w:val="20"/>
                      <w:szCs w:val="20"/>
                    </w:rPr>
                  </w:pPr>
                  <w:r w:rsidRPr="00124868">
                    <w:rPr>
                      <w:rFonts w:cstheme="minorHAnsi"/>
                      <w:sz w:val="20"/>
                      <w:szCs w:val="20"/>
                    </w:rPr>
                    <w:t>Gar-LEDFixt-CM-Ext(17w)_Msr</w:t>
                  </w:r>
                </w:p>
              </w:tc>
              <w:tc>
                <w:tcPr>
                  <w:tcW w:w="2070" w:type="dxa"/>
                  <w:tcBorders>
                    <w:top w:val="nil"/>
                    <w:left w:val="single" w:sz="4" w:space="0" w:color="auto"/>
                    <w:bottom w:val="single" w:sz="4" w:space="0" w:color="auto"/>
                    <w:right w:val="single" w:sz="4" w:space="0" w:color="auto"/>
                  </w:tcBorders>
                  <w:shd w:val="clear" w:color="000000" w:fill="FFFFFF"/>
                  <w:vAlign w:val="bottom"/>
                </w:tcPr>
                <w:p w14:paraId="025AD23F" w14:textId="13DA6404" w:rsidR="00876591" w:rsidRPr="005C1184" w:rsidRDefault="00876591" w:rsidP="00876591">
                  <w:pPr>
                    <w:rPr>
                      <w:rFonts w:cstheme="minorHAnsi"/>
                      <w:color w:val="000000"/>
                      <w:sz w:val="20"/>
                      <w:szCs w:val="20"/>
                    </w:rPr>
                  </w:pPr>
                  <w:r>
                    <w:rPr>
                      <w:rFonts w:cstheme="minorHAnsi"/>
                      <w:color w:val="000000"/>
                      <w:sz w:val="20"/>
                      <w:szCs w:val="20"/>
                    </w:rPr>
                    <w:t>Rev06-Msr001</w:t>
                  </w:r>
                </w:p>
              </w:tc>
              <w:tc>
                <w:tcPr>
                  <w:tcW w:w="1080" w:type="dxa"/>
                  <w:tcBorders>
                    <w:top w:val="single" w:sz="4" w:space="0" w:color="auto"/>
                    <w:left w:val="single" w:sz="4" w:space="0" w:color="auto"/>
                    <w:bottom w:val="single" w:sz="4" w:space="0" w:color="auto"/>
                    <w:right w:val="single" w:sz="4" w:space="0" w:color="auto"/>
                  </w:tcBorders>
                </w:tcPr>
                <w:p w14:paraId="21D9E8D5" w14:textId="19BDA757" w:rsidR="00876591" w:rsidRPr="00C3018E" w:rsidRDefault="00876591" w:rsidP="00192442">
                  <w:pPr>
                    <w:jc w:val="center"/>
                    <w:rPr>
                      <w:rFonts w:cstheme="minorHAnsi"/>
                      <w:sz w:val="20"/>
                      <w:szCs w:val="20"/>
                    </w:rPr>
                  </w:pPr>
                  <w:r>
                    <w:rPr>
                      <w:rFonts w:cstheme="minorHAnsi"/>
                      <w:sz w:val="20"/>
                      <w:szCs w:val="20"/>
                    </w:rPr>
                    <w:t>$</w:t>
                  </w:r>
                  <w:r w:rsidRPr="003D039B">
                    <w:rPr>
                      <w:rFonts w:cstheme="minorHAnsi"/>
                      <w:sz w:val="20"/>
                      <w:szCs w:val="20"/>
                    </w:rPr>
                    <w:t>40.24</w:t>
                  </w:r>
                </w:p>
              </w:tc>
              <w:tc>
                <w:tcPr>
                  <w:tcW w:w="2160" w:type="dxa"/>
                  <w:tcBorders>
                    <w:top w:val="single" w:sz="4" w:space="0" w:color="auto"/>
                    <w:left w:val="single" w:sz="4" w:space="0" w:color="auto"/>
                    <w:bottom w:val="single" w:sz="4" w:space="0" w:color="auto"/>
                    <w:right w:val="single" w:sz="4" w:space="0" w:color="auto"/>
                  </w:tcBorders>
                </w:tcPr>
                <w:p w14:paraId="24407B7B" w14:textId="1B101682" w:rsidR="00876591" w:rsidRPr="00C3018E" w:rsidRDefault="00876591" w:rsidP="00192442">
                  <w:pPr>
                    <w:jc w:val="center"/>
                    <w:rPr>
                      <w:rFonts w:cstheme="minorHAnsi"/>
                      <w:sz w:val="20"/>
                      <w:szCs w:val="20"/>
                    </w:rPr>
                  </w:pPr>
                  <w:r>
                    <w:rPr>
                      <w:rFonts w:cstheme="minorHAnsi"/>
                      <w:sz w:val="20"/>
                      <w:szCs w:val="20"/>
                    </w:rPr>
                    <w:t>$</w:t>
                  </w:r>
                  <w:r w:rsidRPr="00CF62EF">
                    <w:rPr>
                      <w:rFonts w:cstheme="minorHAnsi"/>
                      <w:sz w:val="20"/>
                      <w:szCs w:val="20"/>
                    </w:rPr>
                    <w:t>227.38</w:t>
                  </w:r>
                </w:p>
              </w:tc>
              <w:tc>
                <w:tcPr>
                  <w:tcW w:w="942" w:type="dxa"/>
                </w:tcPr>
                <w:p w14:paraId="63929BD0" w14:textId="5089207E" w:rsidR="00876591" w:rsidRPr="00C3018E" w:rsidRDefault="00876591" w:rsidP="00192442">
                  <w:pPr>
                    <w:jc w:val="center"/>
                    <w:rPr>
                      <w:rFonts w:cstheme="minorHAnsi"/>
                      <w:sz w:val="20"/>
                      <w:szCs w:val="20"/>
                    </w:rPr>
                  </w:pPr>
                  <w:r>
                    <w:rPr>
                      <w:rFonts w:cstheme="minorHAnsi"/>
                      <w:sz w:val="20"/>
                      <w:szCs w:val="20"/>
                    </w:rPr>
                    <w:t>$22.87</w:t>
                  </w:r>
                </w:p>
              </w:tc>
            </w:tr>
            <w:tr w:rsidR="00876591" w:rsidRPr="00C3018E" w14:paraId="06781C46" w14:textId="5D9679B7" w:rsidTr="00F27C6F">
              <w:tc>
                <w:tcPr>
                  <w:tcW w:w="2844" w:type="dxa"/>
                  <w:tcBorders>
                    <w:top w:val="nil"/>
                    <w:left w:val="single" w:sz="4" w:space="0" w:color="auto"/>
                    <w:bottom w:val="single" w:sz="4" w:space="0" w:color="auto"/>
                    <w:right w:val="single" w:sz="4" w:space="0" w:color="auto"/>
                  </w:tcBorders>
                  <w:shd w:val="clear" w:color="000000" w:fill="FFFFFF"/>
                  <w:vAlign w:val="bottom"/>
                </w:tcPr>
                <w:p w14:paraId="7D33EEB0" w14:textId="6216B06B" w:rsidR="00876591" w:rsidRPr="005C1184" w:rsidRDefault="00876591" w:rsidP="00876591">
                  <w:pPr>
                    <w:rPr>
                      <w:rFonts w:cstheme="minorHAnsi"/>
                      <w:sz w:val="20"/>
                      <w:szCs w:val="20"/>
                    </w:rPr>
                  </w:pPr>
                  <w:r w:rsidRPr="00690FB9">
                    <w:rPr>
                      <w:rFonts w:cstheme="minorHAnsi"/>
                      <w:sz w:val="20"/>
                      <w:szCs w:val="20"/>
                    </w:rPr>
                    <w:t>Gar-LEDFixt-CM-Ext(22w)_Msr</w:t>
                  </w:r>
                </w:p>
              </w:tc>
              <w:tc>
                <w:tcPr>
                  <w:tcW w:w="2070" w:type="dxa"/>
                  <w:tcBorders>
                    <w:top w:val="nil"/>
                    <w:left w:val="single" w:sz="4" w:space="0" w:color="auto"/>
                    <w:bottom w:val="single" w:sz="4" w:space="0" w:color="auto"/>
                    <w:right w:val="single" w:sz="4" w:space="0" w:color="auto"/>
                  </w:tcBorders>
                  <w:shd w:val="clear" w:color="000000" w:fill="FFFFFF"/>
                  <w:vAlign w:val="bottom"/>
                </w:tcPr>
                <w:p w14:paraId="023D7272" w14:textId="46E68072" w:rsidR="00876591" w:rsidRPr="005C1184" w:rsidRDefault="00876591" w:rsidP="00876591">
                  <w:pPr>
                    <w:rPr>
                      <w:rFonts w:cstheme="minorHAnsi"/>
                      <w:color w:val="000000"/>
                      <w:sz w:val="20"/>
                      <w:szCs w:val="20"/>
                    </w:rPr>
                  </w:pPr>
                  <w:r>
                    <w:rPr>
                      <w:rFonts w:cstheme="minorHAnsi"/>
                      <w:color w:val="000000"/>
                      <w:sz w:val="20"/>
                      <w:szCs w:val="20"/>
                    </w:rPr>
                    <w:t>Rev06-Msr002</w:t>
                  </w:r>
                </w:p>
              </w:tc>
              <w:tc>
                <w:tcPr>
                  <w:tcW w:w="1080" w:type="dxa"/>
                  <w:tcBorders>
                    <w:top w:val="single" w:sz="4" w:space="0" w:color="auto"/>
                    <w:left w:val="single" w:sz="4" w:space="0" w:color="auto"/>
                    <w:bottom w:val="single" w:sz="4" w:space="0" w:color="auto"/>
                    <w:right w:val="single" w:sz="4" w:space="0" w:color="auto"/>
                  </w:tcBorders>
                </w:tcPr>
                <w:p w14:paraId="589EFE77" w14:textId="16312CB0" w:rsidR="00876591" w:rsidRPr="00C3018E" w:rsidRDefault="00876591" w:rsidP="00192442">
                  <w:pPr>
                    <w:jc w:val="center"/>
                    <w:rPr>
                      <w:rFonts w:cstheme="minorHAnsi"/>
                      <w:sz w:val="20"/>
                      <w:szCs w:val="20"/>
                    </w:rPr>
                  </w:pPr>
                  <w:r>
                    <w:rPr>
                      <w:rFonts w:cstheme="minorHAnsi"/>
                      <w:sz w:val="20"/>
                      <w:szCs w:val="20"/>
                    </w:rPr>
                    <w:t>$</w:t>
                  </w:r>
                  <w:r w:rsidRPr="00BE10FD">
                    <w:rPr>
                      <w:rFonts w:cstheme="minorHAnsi"/>
                      <w:sz w:val="20"/>
                      <w:szCs w:val="20"/>
                    </w:rPr>
                    <w:t>51.04</w:t>
                  </w:r>
                </w:p>
              </w:tc>
              <w:tc>
                <w:tcPr>
                  <w:tcW w:w="2160" w:type="dxa"/>
                  <w:tcBorders>
                    <w:top w:val="single" w:sz="4" w:space="0" w:color="auto"/>
                    <w:left w:val="single" w:sz="4" w:space="0" w:color="auto"/>
                    <w:bottom w:val="single" w:sz="4" w:space="0" w:color="auto"/>
                    <w:right w:val="single" w:sz="4" w:space="0" w:color="auto"/>
                  </w:tcBorders>
                </w:tcPr>
                <w:p w14:paraId="7491EC25" w14:textId="533C473A" w:rsidR="00876591" w:rsidRPr="00C3018E" w:rsidRDefault="00876591" w:rsidP="00192442">
                  <w:pPr>
                    <w:jc w:val="center"/>
                    <w:rPr>
                      <w:rFonts w:cstheme="minorHAnsi"/>
                      <w:sz w:val="20"/>
                      <w:szCs w:val="20"/>
                    </w:rPr>
                  </w:pPr>
                  <w:r>
                    <w:rPr>
                      <w:rFonts w:cstheme="minorHAnsi"/>
                      <w:sz w:val="20"/>
                      <w:szCs w:val="20"/>
                    </w:rPr>
                    <w:t>$</w:t>
                  </w:r>
                  <w:r w:rsidRPr="005004AB">
                    <w:rPr>
                      <w:rFonts w:cstheme="minorHAnsi"/>
                      <w:sz w:val="20"/>
                      <w:szCs w:val="20"/>
                    </w:rPr>
                    <w:t>238.18</w:t>
                  </w:r>
                </w:p>
              </w:tc>
              <w:tc>
                <w:tcPr>
                  <w:tcW w:w="942" w:type="dxa"/>
                </w:tcPr>
                <w:p w14:paraId="70C84BF3" w14:textId="37B05B9D" w:rsidR="00876591" w:rsidRPr="00C3018E" w:rsidRDefault="00876591" w:rsidP="00192442">
                  <w:pPr>
                    <w:jc w:val="center"/>
                    <w:rPr>
                      <w:rFonts w:cstheme="minorHAnsi"/>
                      <w:sz w:val="20"/>
                      <w:szCs w:val="20"/>
                    </w:rPr>
                  </w:pPr>
                  <w:r w:rsidRPr="00FD7A19">
                    <w:rPr>
                      <w:rFonts w:cstheme="minorHAnsi"/>
                      <w:sz w:val="20"/>
                      <w:szCs w:val="20"/>
                    </w:rPr>
                    <w:t>$</w:t>
                  </w:r>
                  <w:r w:rsidRPr="00FA288D">
                    <w:rPr>
                      <w:rFonts w:cstheme="minorHAnsi"/>
                      <w:sz w:val="20"/>
                      <w:szCs w:val="20"/>
                    </w:rPr>
                    <w:t>13.32</w:t>
                  </w:r>
                </w:p>
              </w:tc>
            </w:tr>
            <w:tr w:rsidR="00876591" w:rsidRPr="00C3018E" w14:paraId="3681F860" w14:textId="11320138" w:rsidTr="00F27C6F">
              <w:tc>
                <w:tcPr>
                  <w:tcW w:w="2844" w:type="dxa"/>
                  <w:tcBorders>
                    <w:top w:val="nil"/>
                    <w:left w:val="single" w:sz="4" w:space="0" w:color="auto"/>
                    <w:bottom w:val="single" w:sz="4" w:space="0" w:color="auto"/>
                    <w:right w:val="single" w:sz="4" w:space="0" w:color="auto"/>
                  </w:tcBorders>
                  <w:shd w:val="clear" w:color="000000" w:fill="FFFFFF"/>
                  <w:vAlign w:val="bottom"/>
                </w:tcPr>
                <w:p w14:paraId="6E21588F" w14:textId="2AC8EE51" w:rsidR="00876591" w:rsidRPr="005C1184" w:rsidRDefault="00876591" w:rsidP="00876591">
                  <w:pPr>
                    <w:rPr>
                      <w:rFonts w:cstheme="minorHAnsi"/>
                      <w:sz w:val="20"/>
                      <w:szCs w:val="20"/>
                    </w:rPr>
                  </w:pPr>
                  <w:r w:rsidRPr="00690FB9">
                    <w:rPr>
                      <w:rFonts w:cstheme="minorHAnsi"/>
                      <w:sz w:val="20"/>
                      <w:szCs w:val="20"/>
                    </w:rPr>
                    <w:t>Gar-LEDFixt-CM-Ext(27w)_Msr</w:t>
                  </w:r>
                </w:p>
              </w:tc>
              <w:tc>
                <w:tcPr>
                  <w:tcW w:w="2070" w:type="dxa"/>
                  <w:tcBorders>
                    <w:top w:val="nil"/>
                    <w:left w:val="single" w:sz="4" w:space="0" w:color="auto"/>
                    <w:bottom w:val="single" w:sz="4" w:space="0" w:color="auto"/>
                    <w:right w:val="single" w:sz="4" w:space="0" w:color="auto"/>
                  </w:tcBorders>
                  <w:shd w:val="clear" w:color="000000" w:fill="FFFFFF"/>
                  <w:vAlign w:val="bottom"/>
                </w:tcPr>
                <w:p w14:paraId="104F66FB" w14:textId="69A3AB10" w:rsidR="00876591" w:rsidRPr="005C1184" w:rsidRDefault="00876591" w:rsidP="00876591">
                  <w:pPr>
                    <w:rPr>
                      <w:rFonts w:cstheme="minorHAnsi"/>
                      <w:color w:val="000000"/>
                      <w:sz w:val="20"/>
                      <w:szCs w:val="20"/>
                    </w:rPr>
                  </w:pPr>
                  <w:r>
                    <w:rPr>
                      <w:rFonts w:cstheme="minorHAnsi"/>
                      <w:color w:val="000000"/>
                      <w:sz w:val="20"/>
                      <w:szCs w:val="20"/>
                    </w:rPr>
                    <w:t>Rev06-Msr003</w:t>
                  </w:r>
                </w:p>
              </w:tc>
              <w:tc>
                <w:tcPr>
                  <w:tcW w:w="1080" w:type="dxa"/>
                  <w:tcBorders>
                    <w:top w:val="single" w:sz="4" w:space="0" w:color="auto"/>
                    <w:left w:val="single" w:sz="4" w:space="0" w:color="auto"/>
                    <w:bottom w:val="single" w:sz="4" w:space="0" w:color="auto"/>
                    <w:right w:val="single" w:sz="4" w:space="0" w:color="auto"/>
                  </w:tcBorders>
                </w:tcPr>
                <w:p w14:paraId="79BBD908" w14:textId="340F9E5B" w:rsidR="00876591" w:rsidRPr="00C3018E" w:rsidRDefault="00876591" w:rsidP="00192442">
                  <w:pPr>
                    <w:jc w:val="center"/>
                    <w:rPr>
                      <w:rFonts w:cstheme="minorHAnsi"/>
                      <w:sz w:val="20"/>
                      <w:szCs w:val="20"/>
                    </w:rPr>
                  </w:pPr>
                  <w:r>
                    <w:rPr>
                      <w:rFonts w:cstheme="minorHAnsi"/>
                      <w:sz w:val="20"/>
                      <w:szCs w:val="20"/>
                    </w:rPr>
                    <w:t>$</w:t>
                  </w:r>
                  <w:r w:rsidRPr="00C80693">
                    <w:rPr>
                      <w:rFonts w:cstheme="minorHAnsi"/>
                      <w:sz w:val="20"/>
                      <w:szCs w:val="20"/>
                    </w:rPr>
                    <w:t>63.8</w:t>
                  </w:r>
                  <w:r w:rsidR="00972614">
                    <w:rPr>
                      <w:rFonts w:cstheme="minorHAnsi"/>
                      <w:sz w:val="20"/>
                      <w:szCs w:val="20"/>
                    </w:rPr>
                    <w:t>0</w:t>
                  </w:r>
                </w:p>
              </w:tc>
              <w:tc>
                <w:tcPr>
                  <w:tcW w:w="2160" w:type="dxa"/>
                  <w:tcBorders>
                    <w:top w:val="single" w:sz="4" w:space="0" w:color="auto"/>
                    <w:left w:val="single" w:sz="4" w:space="0" w:color="auto"/>
                    <w:bottom w:val="single" w:sz="4" w:space="0" w:color="auto"/>
                    <w:right w:val="single" w:sz="4" w:space="0" w:color="auto"/>
                  </w:tcBorders>
                </w:tcPr>
                <w:p w14:paraId="733CC619" w14:textId="4A855948" w:rsidR="00876591" w:rsidRPr="00C3018E" w:rsidRDefault="00876591" w:rsidP="00192442">
                  <w:pPr>
                    <w:jc w:val="center"/>
                    <w:rPr>
                      <w:rFonts w:cstheme="minorHAnsi"/>
                      <w:sz w:val="20"/>
                      <w:szCs w:val="20"/>
                    </w:rPr>
                  </w:pPr>
                  <w:r>
                    <w:rPr>
                      <w:rFonts w:cstheme="minorHAnsi"/>
                      <w:sz w:val="20"/>
                      <w:szCs w:val="20"/>
                    </w:rPr>
                    <w:t>$</w:t>
                  </w:r>
                  <w:r w:rsidRPr="004443D4">
                    <w:rPr>
                      <w:rFonts w:cstheme="minorHAnsi"/>
                      <w:sz w:val="20"/>
                      <w:szCs w:val="20"/>
                    </w:rPr>
                    <w:t>250.94</w:t>
                  </w:r>
                </w:p>
              </w:tc>
              <w:tc>
                <w:tcPr>
                  <w:tcW w:w="942" w:type="dxa"/>
                </w:tcPr>
                <w:p w14:paraId="46657E8F" w14:textId="03B767B6" w:rsidR="00876591" w:rsidRPr="00C3018E" w:rsidRDefault="00876591" w:rsidP="00192442">
                  <w:pPr>
                    <w:jc w:val="center"/>
                    <w:rPr>
                      <w:rFonts w:cstheme="minorHAnsi"/>
                      <w:sz w:val="20"/>
                      <w:szCs w:val="20"/>
                    </w:rPr>
                  </w:pPr>
                  <w:r w:rsidRPr="00FD7A19">
                    <w:rPr>
                      <w:rFonts w:cstheme="minorHAnsi"/>
                      <w:sz w:val="20"/>
                      <w:szCs w:val="20"/>
                    </w:rPr>
                    <w:t>$</w:t>
                  </w:r>
                  <w:r w:rsidRPr="00FA288D">
                    <w:rPr>
                      <w:rFonts w:cstheme="minorHAnsi"/>
                      <w:sz w:val="20"/>
                      <w:szCs w:val="20"/>
                    </w:rPr>
                    <w:t>21.90</w:t>
                  </w:r>
                </w:p>
              </w:tc>
            </w:tr>
            <w:tr w:rsidR="00876591" w:rsidRPr="00C3018E" w14:paraId="1377FBF2" w14:textId="47434E10" w:rsidTr="00F27C6F">
              <w:tc>
                <w:tcPr>
                  <w:tcW w:w="2844" w:type="dxa"/>
                  <w:tcBorders>
                    <w:top w:val="nil"/>
                    <w:left w:val="single" w:sz="4" w:space="0" w:color="auto"/>
                    <w:bottom w:val="single" w:sz="4" w:space="0" w:color="auto"/>
                    <w:right w:val="single" w:sz="4" w:space="0" w:color="auto"/>
                  </w:tcBorders>
                  <w:shd w:val="clear" w:color="000000" w:fill="FFFFFF"/>
                  <w:vAlign w:val="bottom"/>
                </w:tcPr>
                <w:p w14:paraId="33224714" w14:textId="78BEA8F1" w:rsidR="00876591" w:rsidRPr="005C1184" w:rsidRDefault="00876591" w:rsidP="00876591">
                  <w:pPr>
                    <w:rPr>
                      <w:rFonts w:cstheme="minorHAnsi"/>
                      <w:sz w:val="20"/>
                      <w:szCs w:val="20"/>
                    </w:rPr>
                  </w:pPr>
                  <w:r w:rsidRPr="00690FB9">
                    <w:rPr>
                      <w:rFonts w:cstheme="minorHAnsi"/>
                      <w:sz w:val="20"/>
                      <w:szCs w:val="20"/>
                    </w:rPr>
                    <w:t>Gar-LEDFixt-CM-Ext(34w)_Msr</w:t>
                  </w:r>
                </w:p>
              </w:tc>
              <w:tc>
                <w:tcPr>
                  <w:tcW w:w="2070" w:type="dxa"/>
                  <w:tcBorders>
                    <w:top w:val="nil"/>
                    <w:left w:val="single" w:sz="4" w:space="0" w:color="auto"/>
                    <w:bottom w:val="single" w:sz="4" w:space="0" w:color="auto"/>
                    <w:right w:val="single" w:sz="4" w:space="0" w:color="auto"/>
                  </w:tcBorders>
                  <w:shd w:val="clear" w:color="000000" w:fill="FFFFFF"/>
                  <w:vAlign w:val="bottom"/>
                </w:tcPr>
                <w:p w14:paraId="450D99B1" w14:textId="32CC7B51" w:rsidR="00876591" w:rsidRPr="005C1184" w:rsidRDefault="00876591" w:rsidP="00876591">
                  <w:pPr>
                    <w:rPr>
                      <w:rFonts w:cstheme="minorHAnsi"/>
                      <w:color w:val="000000"/>
                      <w:sz w:val="20"/>
                      <w:szCs w:val="20"/>
                    </w:rPr>
                  </w:pPr>
                  <w:r>
                    <w:rPr>
                      <w:rFonts w:cstheme="minorHAnsi"/>
                      <w:color w:val="000000"/>
                      <w:sz w:val="20"/>
                      <w:szCs w:val="20"/>
                    </w:rPr>
                    <w:t>Rev06-Msr004</w:t>
                  </w:r>
                </w:p>
              </w:tc>
              <w:tc>
                <w:tcPr>
                  <w:tcW w:w="1080" w:type="dxa"/>
                  <w:tcBorders>
                    <w:top w:val="single" w:sz="4" w:space="0" w:color="auto"/>
                    <w:left w:val="single" w:sz="4" w:space="0" w:color="auto"/>
                    <w:bottom w:val="single" w:sz="4" w:space="0" w:color="auto"/>
                    <w:right w:val="single" w:sz="4" w:space="0" w:color="auto"/>
                  </w:tcBorders>
                </w:tcPr>
                <w:p w14:paraId="369BD646" w14:textId="563ACCF1" w:rsidR="00876591" w:rsidRPr="00C3018E" w:rsidRDefault="00876591" w:rsidP="00192442">
                  <w:pPr>
                    <w:jc w:val="center"/>
                    <w:rPr>
                      <w:rFonts w:cstheme="minorHAnsi"/>
                      <w:sz w:val="20"/>
                      <w:szCs w:val="20"/>
                    </w:rPr>
                  </w:pPr>
                  <w:r>
                    <w:rPr>
                      <w:rFonts w:cstheme="minorHAnsi"/>
                      <w:sz w:val="20"/>
                      <w:szCs w:val="20"/>
                    </w:rPr>
                    <w:t>$</w:t>
                  </w:r>
                  <w:r w:rsidRPr="00F14939">
                    <w:rPr>
                      <w:rFonts w:cstheme="minorHAnsi"/>
                      <w:sz w:val="20"/>
                      <w:szCs w:val="20"/>
                    </w:rPr>
                    <w:t>79.5</w:t>
                  </w:r>
                  <w:r w:rsidR="00972614">
                    <w:rPr>
                      <w:rFonts w:cstheme="minorHAnsi"/>
                      <w:sz w:val="20"/>
                      <w:szCs w:val="20"/>
                    </w:rPr>
                    <w:t>0</w:t>
                  </w:r>
                </w:p>
              </w:tc>
              <w:tc>
                <w:tcPr>
                  <w:tcW w:w="2160" w:type="dxa"/>
                  <w:tcBorders>
                    <w:top w:val="single" w:sz="4" w:space="0" w:color="auto"/>
                    <w:left w:val="single" w:sz="4" w:space="0" w:color="auto"/>
                    <w:bottom w:val="single" w:sz="4" w:space="0" w:color="auto"/>
                    <w:right w:val="single" w:sz="4" w:space="0" w:color="auto"/>
                  </w:tcBorders>
                </w:tcPr>
                <w:p w14:paraId="22DB5B0B" w14:textId="78BEF77E" w:rsidR="00876591" w:rsidRPr="00C3018E" w:rsidRDefault="00876591" w:rsidP="00192442">
                  <w:pPr>
                    <w:jc w:val="center"/>
                    <w:rPr>
                      <w:rFonts w:cstheme="minorHAnsi"/>
                      <w:sz w:val="20"/>
                      <w:szCs w:val="20"/>
                    </w:rPr>
                  </w:pPr>
                  <w:r>
                    <w:rPr>
                      <w:rFonts w:cstheme="minorHAnsi"/>
                      <w:sz w:val="20"/>
                      <w:szCs w:val="20"/>
                    </w:rPr>
                    <w:t>$</w:t>
                  </w:r>
                  <w:r w:rsidRPr="004443D4">
                    <w:rPr>
                      <w:rFonts w:cstheme="minorHAnsi"/>
                      <w:sz w:val="20"/>
                      <w:szCs w:val="20"/>
                    </w:rPr>
                    <w:t>266.64</w:t>
                  </w:r>
                </w:p>
              </w:tc>
              <w:tc>
                <w:tcPr>
                  <w:tcW w:w="942" w:type="dxa"/>
                  <w:tcBorders>
                    <w:top w:val="single" w:sz="4" w:space="0" w:color="auto"/>
                    <w:left w:val="single" w:sz="4" w:space="0" w:color="auto"/>
                    <w:bottom w:val="single" w:sz="4" w:space="0" w:color="auto"/>
                    <w:right w:val="single" w:sz="4" w:space="0" w:color="auto"/>
                  </w:tcBorders>
                </w:tcPr>
                <w:p w14:paraId="7C168A1C" w14:textId="5668916A" w:rsidR="00876591" w:rsidRPr="00C3018E" w:rsidRDefault="00C97FE1" w:rsidP="00192442">
                  <w:pPr>
                    <w:jc w:val="center"/>
                    <w:rPr>
                      <w:rFonts w:cstheme="minorHAnsi"/>
                      <w:sz w:val="20"/>
                      <w:szCs w:val="20"/>
                    </w:rPr>
                  </w:pPr>
                  <w:r>
                    <w:rPr>
                      <w:rFonts w:cstheme="minorHAnsi"/>
                      <w:sz w:val="20"/>
                      <w:szCs w:val="20"/>
                    </w:rPr>
                    <w:t>$</w:t>
                  </w:r>
                  <w:r w:rsidR="00F817CA" w:rsidRPr="00F817CA">
                    <w:rPr>
                      <w:rFonts w:cstheme="minorHAnsi"/>
                      <w:sz w:val="20"/>
                      <w:szCs w:val="20"/>
                    </w:rPr>
                    <w:t>19.27</w:t>
                  </w:r>
                </w:p>
              </w:tc>
            </w:tr>
            <w:tr w:rsidR="00876591" w:rsidRPr="00C3018E" w14:paraId="7DB27384" w14:textId="184560A3" w:rsidTr="00F27C6F">
              <w:tc>
                <w:tcPr>
                  <w:tcW w:w="2844" w:type="dxa"/>
                  <w:tcBorders>
                    <w:top w:val="nil"/>
                    <w:left w:val="single" w:sz="4" w:space="0" w:color="auto"/>
                    <w:bottom w:val="single" w:sz="4" w:space="0" w:color="auto"/>
                    <w:right w:val="single" w:sz="4" w:space="0" w:color="auto"/>
                  </w:tcBorders>
                  <w:shd w:val="clear" w:color="000000" w:fill="FFFFFF"/>
                  <w:vAlign w:val="bottom"/>
                </w:tcPr>
                <w:p w14:paraId="1AEFFF47" w14:textId="45AFD739" w:rsidR="00876591" w:rsidRPr="005C1184" w:rsidRDefault="00876591" w:rsidP="00876591">
                  <w:pPr>
                    <w:rPr>
                      <w:rFonts w:cstheme="minorHAnsi"/>
                      <w:sz w:val="20"/>
                      <w:szCs w:val="20"/>
                    </w:rPr>
                  </w:pPr>
                  <w:r w:rsidRPr="00690FB9">
                    <w:rPr>
                      <w:rFonts w:cstheme="minorHAnsi"/>
                      <w:sz w:val="20"/>
                      <w:szCs w:val="20"/>
                    </w:rPr>
                    <w:t>Gar-LEDFixt-CM-Ext(42w)_Msr</w:t>
                  </w:r>
                </w:p>
              </w:tc>
              <w:tc>
                <w:tcPr>
                  <w:tcW w:w="2070" w:type="dxa"/>
                  <w:tcBorders>
                    <w:top w:val="nil"/>
                    <w:left w:val="single" w:sz="4" w:space="0" w:color="auto"/>
                    <w:bottom w:val="single" w:sz="4" w:space="0" w:color="auto"/>
                    <w:right w:val="single" w:sz="4" w:space="0" w:color="auto"/>
                  </w:tcBorders>
                  <w:shd w:val="clear" w:color="000000" w:fill="FFFFFF"/>
                  <w:vAlign w:val="bottom"/>
                </w:tcPr>
                <w:p w14:paraId="0420FEEB" w14:textId="69426292" w:rsidR="00876591" w:rsidRPr="005C1184" w:rsidRDefault="00876591" w:rsidP="00876591">
                  <w:pPr>
                    <w:rPr>
                      <w:rFonts w:cstheme="minorHAnsi"/>
                      <w:color w:val="000000"/>
                      <w:sz w:val="20"/>
                      <w:szCs w:val="20"/>
                    </w:rPr>
                  </w:pPr>
                  <w:r>
                    <w:rPr>
                      <w:rFonts w:cstheme="minorHAnsi"/>
                      <w:color w:val="000000"/>
                      <w:sz w:val="20"/>
                      <w:szCs w:val="20"/>
                    </w:rPr>
                    <w:t>Rev06-Msr005</w:t>
                  </w:r>
                </w:p>
              </w:tc>
              <w:tc>
                <w:tcPr>
                  <w:tcW w:w="1080" w:type="dxa"/>
                  <w:tcBorders>
                    <w:top w:val="single" w:sz="4" w:space="0" w:color="auto"/>
                    <w:left w:val="single" w:sz="4" w:space="0" w:color="auto"/>
                    <w:bottom w:val="single" w:sz="4" w:space="0" w:color="auto"/>
                    <w:right w:val="single" w:sz="4" w:space="0" w:color="auto"/>
                  </w:tcBorders>
                </w:tcPr>
                <w:p w14:paraId="3406A346" w14:textId="2D8F3BB5" w:rsidR="00876591" w:rsidRPr="00C3018E" w:rsidRDefault="00876591" w:rsidP="00192442">
                  <w:pPr>
                    <w:jc w:val="center"/>
                    <w:rPr>
                      <w:rFonts w:cstheme="minorHAnsi"/>
                      <w:sz w:val="20"/>
                      <w:szCs w:val="20"/>
                    </w:rPr>
                  </w:pPr>
                  <w:r>
                    <w:rPr>
                      <w:rFonts w:cstheme="minorHAnsi"/>
                      <w:sz w:val="20"/>
                      <w:szCs w:val="20"/>
                    </w:rPr>
                    <w:t>$</w:t>
                  </w:r>
                  <w:r w:rsidRPr="00BF6CF8">
                    <w:rPr>
                      <w:rFonts w:cstheme="minorHAnsi"/>
                      <w:sz w:val="20"/>
                      <w:szCs w:val="20"/>
                    </w:rPr>
                    <w:t>99.13</w:t>
                  </w:r>
                </w:p>
              </w:tc>
              <w:tc>
                <w:tcPr>
                  <w:tcW w:w="2160" w:type="dxa"/>
                  <w:tcBorders>
                    <w:top w:val="single" w:sz="4" w:space="0" w:color="auto"/>
                    <w:left w:val="single" w:sz="4" w:space="0" w:color="auto"/>
                    <w:bottom w:val="single" w:sz="4" w:space="0" w:color="auto"/>
                    <w:right w:val="single" w:sz="4" w:space="0" w:color="auto"/>
                  </w:tcBorders>
                </w:tcPr>
                <w:p w14:paraId="4CAEE8BF" w14:textId="5129A2E5" w:rsidR="00876591" w:rsidRPr="00C3018E" w:rsidRDefault="00876591" w:rsidP="00192442">
                  <w:pPr>
                    <w:jc w:val="center"/>
                    <w:rPr>
                      <w:rFonts w:cstheme="minorHAnsi"/>
                      <w:sz w:val="20"/>
                      <w:szCs w:val="20"/>
                    </w:rPr>
                  </w:pPr>
                  <w:r>
                    <w:rPr>
                      <w:rFonts w:cstheme="minorHAnsi"/>
                      <w:sz w:val="20"/>
                      <w:szCs w:val="20"/>
                    </w:rPr>
                    <w:t>$</w:t>
                  </w:r>
                  <w:r w:rsidRPr="00192C21">
                    <w:rPr>
                      <w:rFonts w:cstheme="minorHAnsi"/>
                      <w:sz w:val="20"/>
                      <w:szCs w:val="20"/>
                    </w:rPr>
                    <w:t>286.27</w:t>
                  </w:r>
                </w:p>
              </w:tc>
              <w:tc>
                <w:tcPr>
                  <w:tcW w:w="942" w:type="dxa"/>
                  <w:tcBorders>
                    <w:top w:val="single" w:sz="4" w:space="0" w:color="auto"/>
                    <w:left w:val="single" w:sz="4" w:space="0" w:color="auto"/>
                    <w:bottom w:val="single" w:sz="4" w:space="0" w:color="auto"/>
                    <w:right w:val="single" w:sz="4" w:space="0" w:color="auto"/>
                  </w:tcBorders>
                </w:tcPr>
                <w:p w14:paraId="38991E37" w14:textId="049F72B8" w:rsidR="00876591" w:rsidRPr="00C3018E" w:rsidRDefault="00C97FE1" w:rsidP="00192442">
                  <w:pPr>
                    <w:jc w:val="center"/>
                    <w:rPr>
                      <w:rFonts w:cstheme="minorHAnsi"/>
                      <w:sz w:val="20"/>
                      <w:szCs w:val="20"/>
                    </w:rPr>
                  </w:pPr>
                  <w:r>
                    <w:rPr>
                      <w:rFonts w:cstheme="minorHAnsi"/>
                      <w:sz w:val="20"/>
                      <w:szCs w:val="20"/>
                    </w:rPr>
                    <w:t>$</w:t>
                  </w:r>
                  <w:r w:rsidR="00F817CA" w:rsidRPr="00F817CA">
                    <w:rPr>
                      <w:rFonts w:cstheme="minorHAnsi"/>
                      <w:sz w:val="20"/>
                      <w:szCs w:val="20"/>
                    </w:rPr>
                    <w:t>18.61</w:t>
                  </w:r>
                </w:p>
              </w:tc>
            </w:tr>
            <w:tr w:rsidR="00876591" w:rsidRPr="00C3018E" w14:paraId="5BD2A4BA" w14:textId="6B0AF6F2" w:rsidTr="00F27C6F">
              <w:tc>
                <w:tcPr>
                  <w:tcW w:w="2844" w:type="dxa"/>
                  <w:tcBorders>
                    <w:top w:val="nil"/>
                    <w:left w:val="single" w:sz="4" w:space="0" w:color="auto"/>
                    <w:bottom w:val="single" w:sz="4" w:space="0" w:color="auto"/>
                    <w:right w:val="single" w:sz="4" w:space="0" w:color="auto"/>
                  </w:tcBorders>
                  <w:shd w:val="clear" w:color="000000" w:fill="FFFFFF"/>
                  <w:vAlign w:val="bottom"/>
                </w:tcPr>
                <w:p w14:paraId="42069869" w14:textId="7C23C0E6" w:rsidR="00876591" w:rsidRPr="005C1184" w:rsidRDefault="00876591" w:rsidP="00876591">
                  <w:pPr>
                    <w:rPr>
                      <w:rFonts w:cstheme="minorHAnsi"/>
                      <w:sz w:val="20"/>
                      <w:szCs w:val="20"/>
                    </w:rPr>
                  </w:pPr>
                  <w:r w:rsidRPr="00A10305">
                    <w:rPr>
                      <w:rFonts w:cstheme="minorHAnsi"/>
                      <w:sz w:val="20"/>
                      <w:szCs w:val="20"/>
                    </w:rPr>
                    <w:t>Gar-LEDFixt-CM-Ext(53w)_Msr</w:t>
                  </w:r>
                </w:p>
              </w:tc>
              <w:tc>
                <w:tcPr>
                  <w:tcW w:w="2070" w:type="dxa"/>
                  <w:tcBorders>
                    <w:top w:val="nil"/>
                    <w:left w:val="single" w:sz="4" w:space="0" w:color="auto"/>
                    <w:bottom w:val="single" w:sz="4" w:space="0" w:color="auto"/>
                    <w:right w:val="single" w:sz="4" w:space="0" w:color="auto"/>
                  </w:tcBorders>
                  <w:shd w:val="clear" w:color="000000" w:fill="FFFFFF"/>
                  <w:vAlign w:val="bottom"/>
                </w:tcPr>
                <w:p w14:paraId="1211C359" w14:textId="4D87AE9C" w:rsidR="00876591" w:rsidRPr="005C1184" w:rsidRDefault="00876591" w:rsidP="00876591">
                  <w:pPr>
                    <w:rPr>
                      <w:rFonts w:cstheme="minorHAnsi"/>
                      <w:color w:val="000000"/>
                      <w:sz w:val="20"/>
                      <w:szCs w:val="20"/>
                    </w:rPr>
                  </w:pPr>
                  <w:r>
                    <w:rPr>
                      <w:rFonts w:cstheme="minorHAnsi"/>
                      <w:color w:val="000000"/>
                      <w:sz w:val="20"/>
                      <w:szCs w:val="20"/>
                    </w:rPr>
                    <w:t>Rev06-Msr006</w:t>
                  </w:r>
                </w:p>
              </w:tc>
              <w:tc>
                <w:tcPr>
                  <w:tcW w:w="1080" w:type="dxa"/>
                  <w:tcBorders>
                    <w:top w:val="single" w:sz="4" w:space="0" w:color="auto"/>
                    <w:left w:val="single" w:sz="4" w:space="0" w:color="auto"/>
                    <w:bottom w:val="single" w:sz="4" w:space="0" w:color="auto"/>
                    <w:right w:val="single" w:sz="4" w:space="0" w:color="auto"/>
                  </w:tcBorders>
                </w:tcPr>
                <w:p w14:paraId="1AD79743" w14:textId="3A844EAD" w:rsidR="00876591" w:rsidRPr="00C3018E" w:rsidRDefault="00876591" w:rsidP="00192442">
                  <w:pPr>
                    <w:jc w:val="center"/>
                    <w:rPr>
                      <w:rFonts w:cstheme="minorHAnsi"/>
                      <w:sz w:val="20"/>
                      <w:szCs w:val="20"/>
                    </w:rPr>
                  </w:pPr>
                  <w:r>
                    <w:rPr>
                      <w:rFonts w:cstheme="minorHAnsi"/>
                      <w:sz w:val="20"/>
                      <w:szCs w:val="20"/>
                    </w:rPr>
                    <w:t>$</w:t>
                  </w:r>
                  <w:r w:rsidRPr="000E6439">
                    <w:rPr>
                      <w:rFonts w:cstheme="minorHAnsi"/>
                      <w:sz w:val="20"/>
                      <w:szCs w:val="20"/>
                    </w:rPr>
                    <w:t>123.67</w:t>
                  </w:r>
                </w:p>
              </w:tc>
              <w:tc>
                <w:tcPr>
                  <w:tcW w:w="2160" w:type="dxa"/>
                  <w:tcBorders>
                    <w:top w:val="single" w:sz="4" w:space="0" w:color="auto"/>
                    <w:left w:val="single" w:sz="4" w:space="0" w:color="auto"/>
                    <w:bottom w:val="single" w:sz="4" w:space="0" w:color="auto"/>
                    <w:right w:val="single" w:sz="4" w:space="0" w:color="auto"/>
                  </w:tcBorders>
                </w:tcPr>
                <w:p w14:paraId="1EE47CFB" w14:textId="455B0A6D" w:rsidR="00876591" w:rsidRPr="00C3018E" w:rsidRDefault="00876591" w:rsidP="00192442">
                  <w:pPr>
                    <w:jc w:val="center"/>
                    <w:rPr>
                      <w:rFonts w:cstheme="minorHAnsi"/>
                      <w:sz w:val="20"/>
                      <w:szCs w:val="20"/>
                    </w:rPr>
                  </w:pPr>
                  <w:r>
                    <w:rPr>
                      <w:rFonts w:cstheme="minorHAnsi"/>
                      <w:sz w:val="20"/>
                      <w:szCs w:val="20"/>
                    </w:rPr>
                    <w:t>$</w:t>
                  </w:r>
                  <w:r w:rsidRPr="000E6439">
                    <w:rPr>
                      <w:rFonts w:cstheme="minorHAnsi"/>
                      <w:sz w:val="20"/>
                      <w:szCs w:val="20"/>
                    </w:rPr>
                    <w:t>310.81</w:t>
                  </w:r>
                </w:p>
              </w:tc>
              <w:tc>
                <w:tcPr>
                  <w:tcW w:w="942" w:type="dxa"/>
                  <w:tcBorders>
                    <w:top w:val="single" w:sz="4" w:space="0" w:color="auto"/>
                    <w:left w:val="single" w:sz="4" w:space="0" w:color="auto"/>
                    <w:bottom w:val="single" w:sz="4" w:space="0" w:color="auto"/>
                    <w:right w:val="single" w:sz="4" w:space="0" w:color="auto"/>
                  </w:tcBorders>
                </w:tcPr>
                <w:p w14:paraId="1EB08DBD" w14:textId="74009CD6" w:rsidR="00876591" w:rsidRPr="00C3018E" w:rsidRDefault="00C97FE1" w:rsidP="00192442">
                  <w:pPr>
                    <w:jc w:val="center"/>
                    <w:rPr>
                      <w:rFonts w:cstheme="minorHAnsi"/>
                      <w:sz w:val="20"/>
                      <w:szCs w:val="20"/>
                    </w:rPr>
                  </w:pPr>
                  <w:r>
                    <w:rPr>
                      <w:rFonts w:cstheme="minorHAnsi"/>
                      <w:sz w:val="20"/>
                      <w:szCs w:val="20"/>
                    </w:rPr>
                    <w:t>$</w:t>
                  </w:r>
                  <w:r w:rsidR="00F817CA" w:rsidRPr="00F817CA">
                    <w:rPr>
                      <w:rFonts w:cstheme="minorHAnsi"/>
                      <w:sz w:val="20"/>
                      <w:szCs w:val="20"/>
                    </w:rPr>
                    <w:t>50.20</w:t>
                  </w:r>
                </w:p>
              </w:tc>
            </w:tr>
            <w:tr w:rsidR="00876591" w:rsidRPr="00C3018E" w14:paraId="67D16D67" w14:textId="62330913" w:rsidTr="00F27C6F">
              <w:trPr>
                <w:trHeight w:val="50"/>
              </w:trPr>
              <w:tc>
                <w:tcPr>
                  <w:tcW w:w="2844" w:type="dxa"/>
                  <w:tcBorders>
                    <w:top w:val="nil"/>
                    <w:left w:val="single" w:sz="4" w:space="0" w:color="auto"/>
                    <w:bottom w:val="single" w:sz="4" w:space="0" w:color="auto"/>
                    <w:right w:val="single" w:sz="4" w:space="0" w:color="auto"/>
                  </w:tcBorders>
                  <w:shd w:val="clear" w:color="000000" w:fill="FFFFFF"/>
                  <w:vAlign w:val="bottom"/>
                </w:tcPr>
                <w:p w14:paraId="0B708288" w14:textId="75B6128D" w:rsidR="00876591" w:rsidRPr="005C1184" w:rsidRDefault="00876591" w:rsidP="00876591">
                  <w:pPr>
                    <w:rPr>
                      <w:rFonts w:cstheme="minorHAnsi"/>
                      <w:sz w:val="20"/>
                      <w:szCs w:val="20"/>
                    </w:rPr>
                  </w:pPr>
                  <w:r w:rsidRPr="00A10305">
                    <w:rPr>
                      <w:rFonts w:cstheme="minorHAnsi"/>
                      <w:sz w:val="20"/>
                      <w:szCs w:val="20"/>
                    </w:rPr>
                    <w:t>Gar-LEDFixt-CM-Ext(66w)_Msr</w:t>
                  </w:r>
                </w:p>
              </w:tc>
              <w:tc>
                <w:tcPr>
                  <w:tcW w:w="2070" w:type="dxa"/>
                  <w:tcBorders>
                    <w:top w:val="nil"/>
                    <w:left w:val="single" w:sz="4" w:space="0" w:color="auto"/>
                    <w:bottom w:val="single" w:sz="4" w:space="0" w:color="auto"/>
                    <w:right w:val="single" w:sz="4" w:space="0" w:color="auto"/>
                  </w:tcBorders>
                  <w:shd w:val="clear" w:color="000000" w:fill="FFFFFF"/>
                  <w:vAlign w:val="bottom"/>
                </w:tcPr>
                <w:p w14:paraId="59560838" w14:textId="25C339A8" w:rsidR="00876591" w:rsidRPr="005C1184" w:rsidRDefault="00876591" w:rsidP="00876591">
                  <w:pPr>
                    <w:rPr>
                      <w:rFonts w:cstheme="minorHAnsi"/>
                      <w:color w:val="000000"/>
                      <w:sz w:val="20"/>
                      <w:szCs w:val="20"/>
                    </w:rPr>
                  </w:pPr>
                  <w:r>
                    <w:rPr>
                      <w:rFonts w:cstheme="minorHAnsi"/>
                      <w:color w:val="000000"/>
                      <w:sz w:val="20"/>
                      <w:szCs w:val="20"/>
                    </w:rPr>
                    <w:t>Rev06-Msr007</w:t>
                  </w:r>
                </w:p>
              </w:tc>
              <w:tc>
                <w:tcPr>
                  <w:tcW w:w="1080" w:type="dxa"/>
                  <w:tcBorders>
                    <w:top w:val="single" w:sz="4" w:space="0" w:color="auto"/>
                    <w:left w:val="single" w:sz="4" w:space="0" w:color="auto"/>
                    <w:bottom w:val="single" w:sz="4" w:space="0" w:color="auto"/>
                    <w:right w:val="single" w:sz="4" w:space="0" w:color="auto"/>
                  </w:tcBorders>
                </w:tcPr>
                <w:p w14:paraId="1FD584EB" w14:textId="20E634CD" w:rsidR="00876591" w:rsidRPr="00C3018E" w:rsidRDefault="00876591" w:rsidP="00192442">
                  <w:pPr>
                    <w:jc w:val="center"/>
                    <w:rPr>
                      <w:rFonts w:cstheme="minorHAnsi"/>
                      <w:sz w:val="20"/>
                      <w:szCs w:val="20"/>
                    </w:rPr>
                  </w:pPr>
                  <w:r>
                    <w:rPr>
                      <w:rFonts w:cstheme="minorHAnsi"/>
                      <w:sz w:val="20"/>
                      <w:szCs w:val="20"/>
                    </w:rPr>
                    <w:t>$</w:t>
                  </w:r>
                  <w:r w:rsidRPr="00F713B5">
                    <w:rPr>
                      <w:rFonts w:cstheme="minorHAnsi"/>
                      <w:sz w:val="20"/>
                      <w:szCs w:val="20"/>
                    </w:rPr>
                    <w:t>155.07</w:t>
                  </w:r>
                </w:p>
              </w:tc>
              <w:tc>
                <w:tcPr>
                  <w:tcW w:w="2160" w:type="dxa"/>
                  <w:tcBorders>
                    <w:top w:val="single" w:sz="4" w:space="0" w:color="auto"/>
                    <w:left w:val="single" w:sz="4" w:space="0" w:color="auto"/>
                    <w:bottom w:val="single" w:sz="4" w:space="0" w:color="auto"/>
                    <w:right w:val="single" w:sz="4" w:space="0" w:color="auto"/>
                  </w:tcBorders>
                </w:tcPr>
                <w:p w14:paraId="1B2A60B1" w14:textId="50ABCC44" w:rsidR="00876591" w:rsidRPr="00C3018E" w:rsidRDefault="00876591" w:rsidP="00192442">
                  <w:pPr>
                    <w:jc w:val="center"/>
                    <w:rPr>
                      <w:rFonts w:cstheme="minorHAnsi"/>
                      <w:sz w:val="20"/>
                      <w:szCs w:val="20"/>
                    </w:rPr>
                  </w:pPr>
                  <w:r>
                    <w:rPr>
                      <w:rFonts w:cstheme="minorHAnsi"/>
                      <w:sz w:val="20"/>
                      <w:szCs w:val="20"/>
                    </w:rPr>
                    <w:t>$</w:t>
                  </w:r>
                  <w:r w:rsidRPr="00F713B5">
                    <w:rPr>
                      <w:rFonts w:cstheme="minorHAnsi"/>
                      <w:sz w:val="20"/>
                      <w:szCs w:val="20"/>
                    </w:rPr>
                    <w:t>342.21</w:t>
                  </w:r>
                </w:p>
              </w:tc>
              <w:tc>
                <w:tcPr>
                  <w:tcW w:w="942" w:type="dxa"/>
                  <w:tcBorders>
                    <w:top w:val="single" w:sz="4" w:space="0" w:color="auto"/>
                    <w:left w:val="single" w:sz="4" w:space="0" w:color="auto"/>
                    <w:bottom w:val="single" w:sz="4" w:space="0" w:color="auto"/>
                    <w:right w:val="single" w:sz="4" w:space="0" w:color="auto"/>
                  </w:tcBorders>
                </w:tcPr>
                <w:p w14:paraId="5AEFF6C4" w14:textId="568DAD16" w:rsidR="00876591" w:rsidRPr="00C3018E" w:rsidRDefault="00C97FE1" w:rsidP="00192442">
                  <w:pPr>
                    <w:jc w:val="center"/>
                    <w:rPr>
                      <w:rFonts w:cstheme="minorHAnsi"/>
                      <w:sz w:val="20"/>
                      <w:szCs w:val="20"/>
                    </w:rPr>
                  </w:pPr>
                  <w:r>
                    <w:rPr>
                      <w:rFonts w:cstheme="minorHAnsi"/>
                      <w:sz w:val="20"/>
                      <w:szCs w:val="20"/>
                    </w:rPr>
                    <w:t>$</w:t>
                  </w:r>
                  <w:r w:rsidR="00865066" w:rsidRPr="00865066">
                    <w:rPr>
                      <w:rFonts w:cstheme="minorHAnsi"/>
                      <w:sz w:val="20"/>
                      <w:szCs w:val="20"/>
                    </w:rPr>
                    <w:t>28.29</w:t>
                  </w:r>
                </w:p>
              </w:tc>
            </w:tr>
            <w:tr w:rsidR="00876591" w:rsidRPr="00C3018E" w14:paraId="3F45D8F4" w14:textId="05236FAE" w:rsidTr="00B46357">
              <w:tc>
                <w:tcPr>
                  <w:tcW w:w="2844" w:type="dxa"/>
                  <w:tcBorders>
                    <w:top w:val="nil"/>
                    <w:left w:val="single" w:sz="4" w:space="0" w:color="auto"/>
                    <w:bottom w:val="single" w:sz="4" w:space="0" w:color="auto"/>
                    <w:right w:val="single" w:sz="4" w:space="0" w:color="auto"/>
                  </w:tcBorders>
                  <w:shd w:val="clear" w:color="000000" w:fill="FFFFFF"/>
                  <w:vAlign w:val="bottom"/>
                </w:tcPr>
                <w:p w14:paraId="1CFDB9ED" w14:textId="3AD044E7" w:rsidR="00876591" w:rsidRPr="005C1184" w:rsidRDefault="00876591" w:rsidP="00876591">
                  <w:pPr>
                    <w:rPr>
                      <w:rFonts w:cstheme="minorHAnsi"/>
                      <w:sz w:val="20"/>
                      <w:szCs w:val="20"/>
                    </w:rPr>
                  </w:pPr>
                  <w:r w:rsidRPr="00A10305">
                    <w:rPr>
                      <w:rFonts w:cstheme="minorHAnsi"/>
                      <w:sz w:val="20"/>
                      <w:szCs w:val="20"/>
                    </w:rPr>
                    <w:t>Gar-LEDFixt-CM-Ext(83w)_Msr</w:t>
                  </w:r>
                </w:p>
              </w:tc>
              <w:tc>
                <w:tcPr>
                  <w:tcW w:w="2070" w:type="dxa"/>
                  <w:tcBorders>
                    <w:top w:val="nil"/>
                    <w:left w:val="single" w:sz="4" w:space="0" w:color="auto"/>
                    <w:bottom w:val="single" w:sz="4" w:space="0" w:color="auto"/>
                    <w:right w:val="single" w:sz="4" w:space="0" w:color="auto"/>
                  </w:tcBorders>
                  <w:shd w:val="clear" w:color="000000" w:fill="FFFFFF"/>
                  <w:vAlign w:val="bottom"/>
                </w:tcPr>
                <w:p w14:paraId="335B8E14" w14:textId="53CE208A" w:rsidR="00876591" w:rsidRPr="005C1184" w:rsidRDefault="00876591" w:rsidP="00876591">
                  <w:pPr>
                    <w:rPr>
                      <w:rFonts w:cstheme="minorHAnsi"/>
                      <w:color w:val="000000"/>
                      <w:sz w:val="20"/>
                      <w:szCs w:val="20"/>
                    </w:rPr>
                  </w:pPr>
                  <w:r>
                    <w:rPr>
                      <w:rFonts w:cstheme="minorHAnsi"/>
                      <w:color w:val="000000"/>
                      <w:sz w:val="20"/>
                      <w:szCs w:val="20"/>
                    </w:rPr>
                    <w:t>Rev06-Msr008</w:t>
                  </w:r>
                </w:p>
              </w:tc>
              <w:tc>
                <w:tcPr>
                  <w:tcW w:w="1080" w:type="dxa"/>
                  <w:tcBorders>
                    <w:top w:val="single" w:sz="4" w:space="0" w:color="auto"/>
                    <w:left w:val="single" w:sz="4" w:space="0" w:color="auto"/>
                    <w:bottom w:val="single" w:sz="4" w:space="0" w:color="auto"/>
                    <w:right w:val="single" w:sz="4" w:space="0" w:color="auto"/>
                  </w:tcBorders>
                </w:tcPr>
                <w:p w14:paraId="3389D0F5" w14:textId="3FF1235B" w:rsidR="00876591" w:rsidRPr="00C3018E" w:rsidRDefault="00876591" w:rsidP="00192442">
                  <w:pPr>
                    <w:jc w:val="center"/>
                    <w:rPr>
                      <w:rFonts w:cstheme="minorHAnsi"/>
                      <w:sz w:val="20"/>
                      <w:szCs w:val="20"/>
                    </w:rPr>
                  </w:pPr>
                  <w:r>
                    <w:rPr>
                      <w:rFonts w:cstheme="minorHAnsi"/>
                      <w:sz w:val="20"/>
                      <w:szCs w:val="20"/>
                    </w:rPr>
                    <w:t>$</w:t>
                  </w:r>
                  <w:r w:rsidRPr="00C94006">
                    <w:rPr>
                      <w:rFonts w:cstheme="minorHAnsi"/>
                      <w:sz w:val="20"/>
                      <w:szCs w:val="20"/>
                    </w:rPr>
                    <w:t>194.33</w:t>
                  </w:r>
                </w:p>
              </w:tc>
              <w:tc>
                <w:tcPr>
                  <w:tcW w:w="2160" w:type="dxa"/>
                  <w:tcBorders>
                    <w:top w:val="single" w:sz="4" w:space="0" w:color="auto"/>
                    <w:left w:val="single" w:sz="4" w:space="0" w:color="auto"/>
                    <w:bottom w:val="single" w:sz="4" w:space="0" w:color="auto"/>
                    <w:right w:val="single" w:sz="4" w:space="0" w:color="auto"/>
                  </w:tcBorders>
                </w:tcPr>
                <w:p w14:paraId="43F0DD0A" w14:textId="69C83048" w:rsidR="00876591" w:rsidRPr="00C3018E" w:rsidRDefault="00876591" w:rsidP="00192442">
                  <w:pPr>
                    <w:jc w:val="center"/>
                    <w:rPr>
                      <w:rFonts w:cstheme="minorHAnsi"/>
                      <w:sz w:val="20"/>
                      <w:szCs w:val="20"/>
                    </w:rPr>
                  </w:pPr>
                  <w:r>
                    <w:rPr>
                      <w:rFonts w:cstheme="minorHAnsi"/>
                      <w:sz w:val="20"/>
                      <w:szCs w:val="20"/>
                    </w:rPr>
                    <w:t>$</w:t>
                  </w:r>
                  <w:r w:rsidRPr="00C94006">
                    <w:rPr>
                      <w:rFonts w:cstheme="minorHAnsi"/>
                      <w:sz w:val="20"/>
                      <w:szCs w:val="20"/>
                    </w:rPr>
                    <w:t>381.47</w:t>
                  </w:r>
                </w:p>
              </w:tc>
              <w:tc>
                <w:tcPr>
                  <w:tcW w:w="942" w:type="dxa"/>
                  <w:tcBorders>
                    <w:top w:val="single" w:sz="4" w:space="0" w:color="auto"/>
                    <w:left w:val="single" w:sz="4" w:space="0" w:color="auto"/>
                    <w:bottom w:val="single" w:sz="4" w:space="0" w:color="auto"/>
                    <w:right w:val="single" w:sz="4" w:space="0" w:color="auto"/>
                  </w:tcBorders>
                </w:tcPr>
                <w:p w14:paraId="3B801305" w14:textId="1435FBD6" w:rsidR="00876591" w:rsidRPr="00C3018E" w:rsidRDefault="00C97FE1" w:rsidP="00192442">
                  <w:pPr>
                    <w:jc w:val="center"/>
                    <w:rPr>
                      <w:rFonts w:cstheme="minorHAnsi"/>
                      <w:sz w:val="20"/>
                      <w:szCs w:val="20"/>
                    </w:rPr>
                  </w:pPr>
                  <w:r>
                    <w:rPr>
                      <w:rFonts w:cstheme="minorHAnsi"/>
                      <w:sz w:val="20"/>
                      <w:szCs w:val="20"/>
                    </w:rPr>
                    <w:t>$</w:t>
                  </w:r>
                  <w:r w:rsidR="00865066" w:rsidRPr="00865066">
                    <w:rPr>
                      <w:rFonts w:cstheme="minorHAnsi"/>
                      <w:sz w:val="20"/>
                      <w:szCs w:val="20"/>
                    </w:rPr>
                    <w:t>68.92</w:t>
                  </w:r>
                </w:p>
              </w:tc>
            </w:tr>
            <w:tr w:rsidR="00B46357" w:rsidRPr="00C3018E" w14:paraId="0B9C5150" w14:textId="77777777" w:rsidTr="00C52CDE">
              <w:tc>
                <w:tcPr>
                  <w:tcW w:w="9096" w:type="dxa"/>
                  <w:gridSpan w:val="5"/>
                  <w:tcBorders>
                    <w:top w:val="single" w:sz="4" w:space="0" w:color="auto"/>
                    <w:left w:val="single" w:sz="4" w:space="0" w:color="auto"/>
                    <w:bottom w:val="single" w:sz="4" w:space="0" w:color="auto"/>
                    <w:right w:val="single" w:sz="4" w:space="0" w:color="auto"/>
                  </w:tcBorders>
                  <w:shd w:val="clear" w:color="000000" w:fill="FFFFFF"/>
                  <w:vAlign w:val="bottom"/>
                </w:tcPr>
                <w:p w14:paraId="3AE8AF5D" w14:textId="1A19F0E7" w:rsidR="00B46357" w:rsidRDefault="00B46357" w:rsidP="00876591">
                  <w:pPr>
                    <w:rPr>
                      <w:rFonts w:cstheme="minorHAnsi"/>
                      <w:sz w:val="20"/>
                      <w:szCs w:val="20"/>
                    </w:rPr>
                  </w:pPr>
                  <w:r>
                    <w:rPr>
                      <w:rFonts w:cstheme="minorHAnsi"/>
                      <w:sz w:val="20"/>
                      <w:szCs w:val="20"/>
                    </w:rPr>
                    <w:t>Note: Norm Units are per fixture</w:t>
                  </w:r>
                </w:p>
              </w:tc>
            </w:tr>
            <w:bookmarkEnd w:id="15"/>
          </w:tbl>
          <w:p w14:paraId="4659C830" w14:textId="773B2CC1" w:rsidR="003E7641" w:rsidRPr="00476F40" w:rsidRDefault="003E7641" w:rsidP="006412EA">
            <w:pPr>
              <w:tabs>
                <w:tab w:val="right" w:pos="6732"/>
              </w:tabs>
              <w:rPr>
                <w:rFonts w:cs="Arial"/>
                <w:sz w:val="20"/>
                <w:szCs w:val="20"/>
              </w:rPr>
            </w:pPr>
          </w:p>
        </w:tc>
      </w:tr>
    </w:tbl>
    <w:p w14:paraId="611163FB" w14:textId="502C1E7F" w:rsidR="00734106" w:rsidRPr="0059117D" w:rsidRDefault="00734106" w:rsidP="00D551C1">
      <w:pPr>
        <w:spacing w:after="200" w:line="276" w:lineRule="auto"/>
      </w:pPr>
    </w:p>
    <w:sectPr w:rsidR="00734106" w:rsidRPr="0059117D" w:rsidSect="00D409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6E6D43" w14:textId="77777777" w:rsidR="00FD0C51" w:rsidRDefault="00FD0C51" w:rsidP="00FE520B">
      <w:r>
        <w:separator/>
      </w:r>
    </w:p>
  </w:endnote>
  <w:endnote w:type="continuationSeparator" w:id="0">
    <w:p w14:paraId="69BCA724" w14:textId="77777777" w:rsidR="00FD0C51" w:rsidRDefault="00FD0C51"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6578E" w14:textId="019D3B06" w:rsidR="00C52CDE" w:rsidRPr="00241A1F" w:rsidRDefault="00C52CDE" w:rsidP="00DA6772">
    <w:pPr>
      <w:pStyle w:val="Footer"/>
      <w:rPr>
        <w:rFonts w:cstheme="minorHAnsi"/>
        <w:b/>
        <w:szCs w:val="22"/>
      </w:rPr>
    </w:pPr>
    <w:r>
      <w:rPr>
        <w:b/>
      </w:rPr>
      <w:t xml:space="preserve">Workpaper </w:t>
    </w:r>
    <w:r w:rsidRPr="00DE1C5D">
      <w:rPr>
        <w:b/>
      </w:rPr>
      <w:t>WPSDGE</w:t>
    </w:r>
    <w:r>
      <w:rPr>
        <w:b/>
      </w:rPr>
      <w:t>NRLG</w:t>
    </w:r>
    <w:r w:rsidRPr="00DE1C5D">
      <w:rPr>
        <w:b/>
      </w:rPr>
      <w:t>01</w:t>
    </w:r>
    <w:r>
      <w:rPr>
        <w:b/>
      </w:rPr>
      <w:t>8</w:t>
    </w:r>
    <w:r w:rsidRPr="00DE1C5D">
      <w:rPr>
        <w:b/>
      </w:rPr>
      <w:t>1</w:t>
    </w:r>
    <w:r>
      <w:rPr>
        <w:b/>
      </w:rPr>
      <w:t>, Revision 6</w:t>
    </w:r>
    <w:r>
      <w:rPr>
        <w:b/>
      </w:rPr>
      <w:tab/>
    </w:r>
    <w:r>
      <w:rPr>
        <w:b/>
      </w:rPr>
      <w:tab/>
      <w:t xml:space="preserve">June </w:t>
    </w:r>
    <w:r w:rsidR="00FA7A4C">
      <w:rPr>
        <w:b/>
      </w:rPr>
      <w:t>14</w:t>
    </w:r>
    <w:r w:rsidRPr="00241A1F">
      <w:rPr>
        <w:rFonts w:cstheme="minorHAnsi"/>
        <w:b/>
        <w:szCs w:val="22"/>
      </w:rPr>
      <w:t>, 201</w:t>
    </w:r>
    <w:r>
      <w:rPr>
        <w:rFonts w:cstheme="minorHAnsi"/>
        <w:b/>
        <w:szCs w:val="22"/>
      </w:rPr>
      <w:t>9</w:t>
    </w:r>
  </w:p>
  <w:p w14:paraId="5B6A7E22" w14:textId="2E999B28" w:rsidR="00C52CDE" w:rsidRDefault="00C52CDE" w:rsidP="00DA6772">
    <w:pPr>
      <w:pStyle w:val="Footer"/>
    </w:pPr>
    <w:r>
      <w:rPr>
        <w:b/>
      </w:rPr>
      <w:t>San Diego Gas &amp; Electric</w:t>
    </w:r>
  </w:p>
  <w:p w14:paraId="5ABD553B" w14:textId="11034D2A" w:rsidR="00C52CDE" w:rsidRDefault="00C52CDE">
    <w:pPr>
      <w:pStyle w:val="Footer"/>
      <w:jc w:val="center"/>
    </w:pPr>
    <w:r>
      <w:t xml:space="preserve"> Page </w:t>
    </w:r>
    <w:sdt>
      <w:sdtPr>
        <w:id w:val="121554344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14</w:t>
        </w:r>
        <w:r>
          <w:fldChar w:fldCharType="end"/>
        </w:r>
      </w:sdtContent>
    </w:sdt>
  </w:p>
  <w:p w14:paraId="4659C869" w14:textId="02BAFE60" w:rsidR="00C52CDE" w:rsidRPr="009500DC" w:rsidRDefault="00C52CDE" w:rsidP="00241A1F">
    <w:pPr>
      <w:pStyle w:val="Footer"/>
      <w:tabs>
        <w:tab w:val="clear" w:pos="4680"/>
        <w:tab w:val="clear" w:pos="9360"/>
        <w:tab w:val="left" w:pos="5274"/>
      </w:tabs>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1AB8E2" w14:textId="77777777" w:rsidR="00FD0C51" w:rsidRDefault="00FD0C51" w:rsidP="00FE520B">
      <w:r>
        <w:separator/>
      </w:r>
    </w:p>
  </w:footnote>
  <w:footnote w:type="continuationSeparator" w:id="0">
    <w:p w14:paraId="0B95D1AC" w14:textId="77777777" w:rsidR="00FD0C51" w:rsidRDefault="00FD0C51"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357A8"/>
    <w:multiLevelType w:val="hybridMultilevel"/>
    <w:tmpl w:val="9372179A"/>
    <w:lvl w:ilvl="0" w:tplc="F85EDDD8">
      <w:start w:val="1"/>
      <w:numFmt w:val="decimal"/>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954E74"/>
    <w:multiLevelType w:val="hybridMultilevel"/>
    <w:tmpl w:val="1A2EAF7A"/>
    <w:lvl w:ilvl="0" w:tplc="F60260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DE6580"/>
    <w:multiLevelType w:val="hybridMultilevel"/>
    <w:tmpl w:val="7BE0D8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80368A"/>
    <w:multiLevelType w:val="hybridMultilevel"/>
    <w:tmpl w:val="F3AEE754"/>
    <w:lvl w:ilvl="0" w:tplc="04090001">
      <w:start w:val="1"/>
      <w:numFmt w:val="bullet"/>
      <w:lvlText w:val=""/>
      <w:lvlJc w:val="left"/>
      <w:pPr>
        <w:tabs>
          <w:tab w:val="num" w:pos="9180"/>
        </w:tabs>
        <w:ind w:left="9180" w:hanging="360"/>
      </w:pPr>
      <w:rPr>
        <w:rFonts w:ascii="Symbol" w:hAnsi="Symbol" w:hint="default"/>
      </w:rPr>
    </w:lvl>
    <w:lvl w:ilvl="1" w:tplc="04090003">
      <w:start w:val="1"/>
      <w:numFmt w:val="bullet"/>
      <w:lvlText w:val="o"/>
      <w:lvlJc w:val="left"/>
      <w:pPr>
        <w:tabs>
          <w:tab w:val="num" w:pos="9900"/>
        </w:tabs>
        <w:ind w:left="9900" w:hanging="360"/>
      </w:pPr>
      <w:rPr>
        <w:rFonts w:ascii="Courier New" w:hAnsi="Courier New" w:cs="Wingdings" w:hint="default"/>
      </w:rPr>
    </w:lvl>
    <w:lvl w:ilvl="2" w:tplc="04090005">
      <w:start w:val="1"/>
      <w:numFmt w:val="bullet"/>
      <w:lvlText w:val=""/>
      <w:lvlJc w:val="left"/>
      <w:pPr>
        <w:tabs>
          <w:tab w:val="num" w:pos="10620"/>
        </w:tabs>
        <w:ind w:left="10620" w:hanging="360"/>
      </w:pPr>
      <w:rPr>
        <w:rFonts w:ascii="Wingdings" w:hAnsi="Wingdings" w:hint="default"/>
      </w:rPr>
    </w:lvl>
    <w:lvl w:ilvl="3" w:tplc="04090001" w:tentative="1">
      <w:start w:val="1"/>
      <w:numFmt w:val="bullet"/>
      <w:lvlText w:val=""/>
      <w:lvlJc w:val="left"/>
      <w:pPr>
        <w:tabs>
          <w:tab w:val="num" w:pos="11340"/>
        </w:tabs>
        <w:ind w:left="11340" w:hanging="360"/>
      </w:pPr>
      <w:rPr>
        <w:rFonts w:ascii="Symbol" w:hAnsi="Symbol" w:hint="default"/>
      </w:rPr>
    </w:lvl>
    <w:lvl w:ilvl="4" w:tplc="04090003" w:tentative="1">
      <w:start w:val="1"/>
      <w:numFmt w:val="bullet"/>
      <w:lvlText w:val="o"/>
      <w:lvlJc w:val="left"/>
      <w:pPr>
        <w:tabs>
          <w:tab w:val="num" w:pos="12060"/>
        </w:tabs>
        <w:ind w:left="12060" w:hanging="360"/>
      </w:pPr>
      <w:rPr>
        <w:rFonts w:ascii="Courier New" w:hAnsi="Courier New" w:cs="Wingdings" w:hint="default"/>
      </w:rPr>
    </w:lvl>
    <w:lvl w:ilvl="5" w:tplc="04090005" w:tentative="1">
      <w:start w:val="1"/>
      <w:numFmt w:val="bullet"/>
      <w:lvlText w:val=""/>
      <w:lvlJc w:val="left"/>
      <w:pPr>
        <w:tabs>
          <w:tab w:val="num" w:pos="12780"/>
        </w:tabs>
        <w:ind w:left="12780" w:hanging="360"/>
      </w:pPr>
      <w:rPr>
        <w:rFonts w:ascii="Wingdings" w:hAnsi="Wingdings" w:hint="default"/>
      </w:rPr>
    </w:lvl>
    <w:lvl w:ilvl="6" w:tplc="04090001" w:tentative="1">
      <w:start w:val="1"/>
      <w:numFmt w:val="bullet"/>
      <w:lvlText w:val=""/>
      <w:lvlJc w:val="left"/>
      <w:pPr>
        <w:tabs>
          <w:tab w:val="num" w:pos="13500"/>
        </w:tabs>
        <w:ind w:left="13500" w:hanging="360"/>
      </w:pPr>
      <w:rPr>
        <w:rFonts w:ascii="Symbol" w:hAnsi="Symbol" w:hint="default"/>
      </w:rPr>
    </w:lvl>
    <w:lvl w:ilvl="7" w:tplc="04090003" w:tentative="1">
      <w:start w:val="1"/>
      <w:numFmt w:val="bullet"/>
      <w:lvlText w:val="o"/>
      <w:lvlJc w:val="left"/>
      <w:pPr>
        <w:tabs>
          <w:tab w:val="num" w:pos="14220"/>
        </w:tabs>
        <w:ind w:left="14220" w:hanging="360"/>
      </w:pPr>
      <w:rPr>
        <w:rFonts w:ascii="Courier New" w:hAnsi="Courier New" w:cs="Wingdings" w:hint="default"/>
      </w:rPr>
    </w:lvl>
    <w:lvl w:ilvl="8" w:tplc="04090005" w:tentative="1">
      <w:start w:val="1"/>
      <w:numFmt w:val="bullet"/>
      <w:lvlText w:val=""/>
      <w:lvlJc w:val="left"/>
      <w:pPr>
        <w:tabs>
          <w:tab w:val="num" w:pos="14940"/>
        </w:tabs>
        <w:ind w:left="14940" w:hanging="360"/>
      </w:pPr>
      <w:rPr>
        <w:rFonts w:ascii="Wingdings" w:hAnsi="Wingdings" w:hint="default"/>
      </w:rPr>
    </w:lvl>
  </w:abstractNum>
  <w:abstractNum w:abstractNumId="4" w15:restartNumberingAfterBreak="0">
    <w:nsid w:val="0A093B25"/>
    <w:multiLevelType w:val="hybridMultilevel"/>
    <w:tmpl w:val="6A1E9AF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EC43736"/>
    <w:multiLevelType w:val="hybridMultilevel"/>
    <w:tmpl w:val="C41295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CE289E"/>
    <w:multiLevelType w:val="hybridMultilevel"/>
    <w:tmpl w:val="87A408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FD603F"/>
    <w:multiLevelType w:val="hybridMultilevel"/>
    <w:tmpl w:val="01DA60F6"/>
    <w:lvl w:ilvl="0" w:tplc="EB1AC7E4">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A04D0A"/>
    <w:multiLevelType w:val="hybridMultilevel"/>
    <w:tmpl w:val="61767F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112F68"/>
    <w:multiLevelType w:val="hybridMultilevel"/>
    <w:tmpl w:val="BC6CFBD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62C2542"/>
    <w:multiLevelType w:val="hybridMultilevel"/>
    <w:tmpl w:val="14148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4C1E6A"/>
    <w:multiLevelType w:val="hybridMultilevel"/>
    <w:tmpl w:val="B4FCC406"/>
    <w:lvl w:ilvl="0" w:tplc="4AA039BE">
      <w:start w:val="2613"/>
      <w:numFmt w:val="bullet"/>
      <w:lvlText w:val=""/>
      <w:lvlJc w:val="left"/>
      <w:pPr>
        <w:ind w:left="720" w:hanging="360"/>
      </w:pPr>
      <w:rPr>
        <w:rFonts w:ascii="Symbol" w:eastAsia="Times New Roman" w:hAnsi="Symbol"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E401B64"/>
    <w:multiLevelType w:val="hybridMultilevel"/>
    <w:tmpl w:val="0AE2FC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EE5F79"/>
    <w:multiLevelType w:val="hybridMultilevel"/>
    <w:tmpl w:val="F38A7A7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5C6C4A"/>
    <w:multiLevelType w:val="hybridMultilevel"/>
    <w:tmpl w:val="7BE0D8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936018"/>
    <w:multiLevelType w:val="hybridMultilevel"/>
    <w:tmpl w:val="6A1E9AF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D820C6E"/>
    <w:multiLevelType w:val="hybridMultilevel"/>
    <w:tmpl w:val="FB0CA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DC0932"/>
    <w:multiLevelType w:val="hybridMultilevel"/>
    <w:tmpl w:val="259630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F13955"/>
    <w:multiLevelType w:val="hybridMultilevel"/>
    <w:tmpl w:val="907AF9D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1A23537"/>
    <w:multiLevelType w:val="hybridMultilevel"/>
    <w:tmpl w:val="FF38A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2"/>
  </w:num>
  <w:num w:numId="2">
    <w:abstractNumId w:val="14"/>
  </w:num>
  <w:num w:numId="3">
    <w:abstractNumId w:val="8"/>
  </w:num>
  <w:num w:numId="4">
    <w:abstractNumId w:val="18"/>
  </w:num>
  <w:num w:numId="5">
    <w:abstractNumId w:val="20"/>
  </w:num>
  <w:num w:numId="6">
    <w:abstractNumId w:val="15"/>
  </w:num>
  <w:num w:numId="7">
    <w:abstractNumId w:val="26"/>
  </w:num>
  <w:num w:numId="8">
    <w:abstractNumId w:val="25"/>
  </w:num>
  <w:num w:numId="9">
    <w:abstractNumId w:val="11"/>
  </w:num>
  <w:num w:numId="10">
    <w:abstractNumId w:val="3"/>
  </w:num>
  <w:num w:numId="11">
    <w:abstractNumId w:val="5"/>
  </w:num>
  <w:num w:numId="12">
    <w:abstractNumId w:val="4"/>
  </w:num>
  <w:num w:numId="13">
    <w:abstractNumId w:val="23"/>
  </w:num>
  <w:num w:numId="14">
    <w:abstractNumId w:val="9"/>
  </w:num>
  <w:num w:numId="15">
    <w:abstractNumId w:val="17"/>
  </w:num>
  <w:num w:numId="16">
    <w:abstractNumId w:val="24"/>
  </w:num>
  <w:num w:numId="17">
    <w:abstractNumId w:val="22"/>
  </w:num>
  <w:num w:numId="18">
    <w:abstractNumId w:val="6"/>
  </w:num>
  <w:num w:numId="19">
    <w:abstractNumId w:val="10"/>
  </w:num>
  <w:num w:numId="20">
    <w:abstractNumId w:val="21"/>
  </w:num>
  <w:num w:numId="21">
    <w:abstractNumId w:val="13"/>
  </w:num>
  <w:num w:numId="22">
    <w:abstractNumId w:val="7"/>
  </w:num>
  <w:num w:numId="23">
    <w:abstractNumId w:val="1"/>
  </w:num>
  <w:num w:numId="24">
    <w:abstractNumId w:val="0"/>
  </w:num>
  <w:num w:numId="25">
    <w:abstractNumId w:val="16"/>
  </w:num>
  <w:num w:numId="26">
    <w:abstractNumId w:val="19"/>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removePersonalInformation/>
  <w:removeDateAndTime/>
  <w:proofState w:spelling="clean" w:grammar="clean"/>
  <w:trackRevision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7C6"/>
    <w:rsid w:val="000116F0"/>
    <w:rsid w:val="0001442B"/>
    <w:rsid w:val="00023C32"/>
    <w:rsid w:val="00024E79"/>
    <w:rsid w:val="00024E7A"/>
    <w:rsid w:val="00025E3B"/>
    <w:rsid w:val="00034022"/>
    <w:rsid w:val="00036409"/>
    <w:rsid w:val="00037E2F"/>
    <w:rsid w:val="00052743"/>
    <w:rsid w:val="00052CE4"/>
    <w:rsid w:val="00064596"/>
    <w:rsid w:val="00064F9B"/>
    <w:rsid w:val="00077ABF"/>
    <w:rsid w:val="000822BC"/>
    <w:rsid w:val="000A1191"/>
    <w:rsid w:val="000A1CD2"/>
    <w:rsid w:val="000A720C"/>
    <w:rsid w:val="000A79CB"/>
    <w:rsid w:val="000B3377"/>
    <w:rsid w:val="000B5FB7"/>
    <w:rsid w:val="000B658F"/>
    <w:rsid w:val="000C4B91"/>
    <w:rsid w:val="000E19CA"/>
    <w:rsid w:val="000E63F9"/>
    <w:rsid w:val="000E6439"/>
    <w:rsid w:val="000F72EF"/>
    <w:rsid w:val="00101467"/>
    <w:rsid w:val="00123148"/>
    <w:rsid w:val="00124868"/>
    <w:rsid w:val="00135461"/>
    <w:rsid w:val="00144EF3"/>
    <w:rsid w:val="0015224C"/>
    <w:rsid w:val="001530F0"/>
    <w:rsid w:val="00162BAE"/>
    <w:rsid w:val="00166317"/>
    <w:rsid w:val="00182B17"/>
    <w:rsid w:val="00184386"/>
    <w:rsid w:val="001917E8"/>
    <w:rsid w:val="00192442"/>
    <w:rsid w:val="00192C21"/>
    <w:rsid w:val="00194466"/>
    <w:rsid w:val="001A01F7"/>
    <w:rsid w:val="001A1CCF"/>
    <w:rsid w:val="001A1F59"/>
    <w:rsid w:val="001B0418"/>
    <w:rsid w:val="001B0DCA"/>
    <w:rsid w:val="001B1C8A"/>
    <w:rsid w:val="001C47C1"/>
    <w:rsid w:val="001C5E2E"/>
    <w:rsid w:val="001D0EA9"/>
    <w:rsid w:val="001D160F"/>
    <w:rsid w:val="001D406A"/>
    <w:rsid w:val="001D433B"/>
    <w:rsid w:val="001D57D7"/>
    <w:rsid w:val="001E0EEE"/>
    <w:rsid w:val="001E2B93"/>
    <w:rsid w:val="001E36FF"/>
    <w:rsid w:val="001E5ECB"/>
    <w:rsid w:val="00207DE3"/>
    <w:rsid w:val="00211608"/>
    <w:rsid w:val="00211DC6"/>
    <w:rsid w:val="00212609"/>
    <w:rsid w:val="00215828"/>
    <w:rsid w:val="00221419"/>
    <w:rsid w:val="002218E2"/>
    <w:rsid w:val="002275C9"/>
    <w:rsid w:val="00233EE9"/>
    <w:rsid w:val="00241A1F"/>
    <w:rsid w:val="002442FD"/>
    <w:rsid w:val="00247E8F"/>
    <w:rsid w:val="00251D4B"/>
    <w:rsid w:val="00256253"/>
    <w:rsid w:val="002830C0"/>
    <w:rsid w:val="00286C4B"/>
    <w:rsid w:val="00291B2B"/>
    <w:rsid w:val="002A43EE"/>
    <w:rsid w:val="002B403A"/>
    <w:rsid w:val="002E0948"/>
    <w:rsid w:val="002E293E"/>
    <w:rsid w:val="00305C55"/>
    <w:rsid w:val="00314079"/>
    <w:rsid w:val="00314785"/>
    <w:rsid w:val="00335F75"/>
    <w:rsid w:val="00360CFA"/>
    <w:rsid w:val="00365F53"/>
    <w:rsid w:val="0037141E"/>
    <w:rsid w:val="00372DC7"/>
    <w:rsid w:val="00382304"/>
    <w:rsid w:val="00390E81"/>
    <w:rsid w:val="003924AD"/>
    <w:rsid w:val="003A4387"/>
    <w:rsid w:val="003A6785"/>
    <w:rsid w:val="003A7358"/>
    <w:rsid w:val="003A7B4E"/>
    <w:rsid w:val="003A7C27"/>
    <w:rsid w:val="003B5E7D"/>
    <w:rsid w:val="003B7449"/>
    <w:rsid w:val="003C2EE4"/>
    <w:rsid w:val="003C3DEF"/>
    <w:rsid w:val="003C613C"/>
    <w:rsid w:val="003D039B"/>
    <w:rsid w:val="003D1C21"/>
    <w:rsid w:val="003D3E74"/>
    <w:rsid w:val="003E0DC8"/>
    <w:rsid w:val="003E0EFC"/>
    <w:rsid w:val="003E122A"/>
    <w:rsid w:val="003E1A2C"/>
    <w:rsid w:val="003E3FB1"/>
    <w:rsid w:val="003E6FA5"/>
    <w:rsid w:val="003E7641"/>
    <w:rsid w:val="003F0A69"/>
    <w:rsid w:val="003F216D"/>
    <w:rsid w:val="003F23C2"/>
    <w:rsid w:val="003F669D"/>
    <w:rsid w:val="00410D79"/>
    <w:rsid w:val="004113BE"/>
    <w:rsid w:val="00413EF4"/>
    <w:rsid w:val="004151C1"/>
    <w:rsid w:val="00416A2D"/>
    <w:rsid w:val="00421E1C"/>
    <w:rsid w:val="0043088E"/>
    <w:rsid w:val="00434D0F"/>
    <w:rsid w:val="00437F46"/>
    <w:rsid w:val="00440DE1"/>
    <w:rsid w:val="004443D4"/>
    <w:rsid w:val="0044655B"/>
    <w:rsid w:val="0045129E"/>
    <w:rsid w:val="00457C0B"/>
    <w:rsid w:val="00463313"/>
    <w:rsid w:val="00465787"/>
    <w:rsid w:val="00467DB3"/>
    <w:rsid w:val="00482C48"/>
    <w:rsid w:val="00490A6E"/>
    <w:rsid w:val="004930AE"/>
    <w:rsid w:val="004935F8"/>
    <w:rsid w:val="004A18C2"/>
    <w:rsid w:val="004A6215"/>
    <w:rsid w:val="004C50C4"/>
    <w:rsid w:val="004C6FB2"/>
    <w:rsid w:val="004D0326"/>
    <w:rsid w:val="004D5D19"/>
    <w:rsid w:val="004E071A"/>
    <w:rsid w:val="004E2599"/>
    <w:rsid w:val="004E397D"/>
    <w:rsid w:val="004F4407"/>
    <w:rsid w:val="005004AB"/>
    <w:rsid w:val="00502738"/>
    <w:rsid w:val="005074D7"/>
    <w:rsid w:val="00524881"/>
    <w:rsid w:val="00547360"/>
    <w:rsid w:val="005551FC"/>
    <w:rsid w:val="005566AF"/>
    <w:rsid w:val="00561950"/>
    <w:rsid w:val="00562DBF"/>
    <w:rsid w:val="00566C4B"/>
    <w:rsid w:val="00574F3C"/>
    <w:rsid w:val="00575FA2"/>
    <w:rsid w:val="00577F18"/>
    <w:rsid w:val="005818FB"/>
    <w:rsid w:val="0058658F"/>
    <w:rsid w:val="0059117D"/>
    <w:rsid w:val="00595B81"/>
    <w:rsid w:val="005A0CBD"/>
    <w:rsid w:val="005A0E6C"/>
    <w:rsid w:val="005A1082"/>
    <w:rsid w:val="005A2AE8"/>
    <w:rsid w:val="005A5231"/>
    <w:rsid w:val="005A62DE"/>
    <w:rsid w:val="005A7ADD"/>
    <w:rsid w:val="005B02F9"/>
    <w:rsid w:val="005B12C2"/>
    <w:rsid w:val="005B5614"/>
    <w:rsid w:val="005C1184"/>
    <w:rsid w:val="005C25C1"/>
    <w:rsid w:val="005C50A4"/>
    <w:rsid w:val="005D419F"/>
    <w:rsid w:val="005D69C6"/>
    <w:rsid w:val="005F029D"/>
    <w:rsid w:val="005F1AF8"/>
    <w:rsid w:val="00605D77"/>
    <w:rsid w:val="00610970"/>
    <w:rsid w:val="006110E8"/>
    <w:rsid w:val="006121BD"/>
    <w:rsid w:val="00617701"/>
    <w:rsid w:val="00620DA5"/>
    <w:rsid w:val="00625684"/>
    <w:rsid w:val="006333BB"/>
    <w:rsid w:val="00636490"/>
    <w:rsid w:val="006412EA"/>
    <w:rsid w:val="00641F86"/>
    <w:rsid w:val="006520B4"/>
    <w:rsid w:val="00660A9F"/>
    <w:rsid w:val="0066381E"/>
    <w:rsid w:val="00663ED6"/>
    <w:rsid w:val="0067058A"/>
    <w:rsid w:val="00674048"/>
    <w:rsid w:val="00675AC6"/>
    <w:rsid w:val="00676216"/>
    <w:rsid w:val="00684ABA"/>
    <w:rsid w:val="00690FB9"/>
    <w:rsid w:val="0069208C"/>
    <w:rsid w:val="00693A41"/>
    <w:rsid w:val="006A5F44"/>
    <w:rsid w:val="006B0718"/>
    <w:rsid w:val="006B0D5C"/>
    <w:rsid w:val="006C381B"/>
    <w:rsid w:val="006C3E06"/>
    <w:rsid w:val="006C5D5B"/>
    <w:rsid w:val="006C7A00"/>
    <w:rsid w:val="006D35A8"/>
    <w:rsid w:val="006D3B81"/>
    <w:rsid w:val="006D4B3F"/>
    <w:rsid w:val="006D5054"/>
    <w:rsid w:val="006E177F"/>
    <w:rsid w:val="00700842"/>
    <w:rsid w:val="007079AE"/>
    <w:rsid w:val="00713453"/>
    <w:rsid w:val="00723A63"/>
    <w:rsid w:val="00727839"/>
    <w:rsid w:val="00733C6C"/>
    <w:rsid w:val="00734106"/>
    <w:rsid w:val="00734A49"/>
    <w:rsid w:val="00742825"/>
    <w:rsid w:val="007653A5"/>
    <w:rsid w:val="0077577C"/>
    <w:rsid w:val="0078477A"/>
    <w:rsid w:val="00785D2E"/>
    <w:rsid w:val="00786BEC"/>
    <w:rsid w:val="00787D7C"/>
    <w:rsid w:val="00790A32"/>
    <w:rsid w:val="00797B54"/>
    <w:rsid w:val="00797F32"/>
    <w:rsid w:val="007A13D4"/>
    <w:rsid w:val="007B207E"/>
    <w:rsid w:val="007B4BCE"/>
    <w:rsid w:val="007B638A"/>
    <w:rsid w:val="007D0D2A"/>
    <w:rsid w:val="007D1F1E"/>
    <w:rsid w:val="007D3A21"/>
    <w:rsid w:val="007F4C27"/>
    <w:rsid w:val="007F6DF9"/>
    <w:rsid w:val="00803D2A"/>
    <w:rsid w:val="00804D7E"/>
    <w:rsid w:val="00813FDB"/>
    <w:rsid w:val="008301B2"/>
    <w:rsid w:val="008358DA"/>
    <w:rsid w:val="00842E93"/>
    <w:rsid w:val="00845A81"/>
    <w:rsid w:val="00847098"/>
    <w:rsid w:val="0085355C"/>
    <w:rsid w:val="00854D95"/>
    <w:rsid w:val="00856FA4"/>
    <w:rsid w:val="00865066"/>
    <w:rsid w:val="00876591"/>
    <w:rsid w:val="008775D7"/>
    <w:rsid w:val="008811CB"/>
    <w:rsid w:val="008925A5"/>
    <w:rsid w:val="00893E98"/>
    <w:rsid w:val="00894ED7"/>
    <w:rsid w:val="00895AFB"/>
    <w:rsid w:val="008A1781"/>
    <w:rsid w:val="008A2300"/>
    <w:rsid w:val="008A4224"/>
    <w:rsid w:val="008A7678"/>
    <w:rsid w:val="008C6DF9"/>
    <w:rsid w:val="008D2949"/>
    <w:rsid w:val="008D4CA6"/>
    <w:rsid w:val="008E0016"/>
    <w:rsid w:val="008E2BE1"/>
    <w:rsid w:val="008E5D4C"/>
    <w:rsid w:val="008F5E78"/>
    <w:rsid w:val="008F7CEE"/>
    <w:rsid w:val="00910D54"/>
    <w:rsid w:val="00911637"/>
    <w:rsid w:val="00912399"/>
    <w:rsid w:val="0092286E"/>
    <w:rsid w:val="00957C01"/>
    <w:rsid w:val="00957C1F"/>
    <w:rsid w:val="00964650"/>
    <w:rsid w:val="00971390"/>
    <w:rsid w:val="00972614"/>
    <w:rsid w:val="0097415A"/>
    <w:rsid w:val="0097570B"/>
    <w:rsid w:val="009762C9"/>
    <w:rsid w:val="0097795E"/>
    <w:rsid w:val="00991C8E"/>
    <w:rsid w:val="00997C36"/>
    <w:rsid w:val="009A393C"/>
    <w:rsid w:val="009A3B54"/>
    <w:rsid w:val="009A4D94"/>
    <w:rsid w:val="009B0D73"/>
    <w:rsid w:val="009B4DCA"/>
    <w:rsid w:val="009C2495"/>
    <w:rsid w:val="009C3F2D"/>
    <w:rsid w:val="009C4397"/>
    <w:rsid w:val="009C60E4"/>
    <w:rsid w:val="009D7C17"/>
    <w:rsid w:val="009E2827"/>
    <w:rsid w:val="009E7DA8"/>
    <w:rsid w:val="009F13E3"/>
    <w:rsid w:val="00A00252"/>
    <w:rsid w:val="00A03A15"/>
    <w:rsid w:val="00A051D9"/>
    <w:rsid w:val="00A0717D"/>
    <w:rsid w:val="00A10305"/>
    <w:rsid w:val="00A11CC8"/>
    <w:rsid w:val="00A15289"/>
    <w:rsid w:val="00A16A74"/>
    <w:rsid w:val="00A20DA1"/>
    <w:rsid w:val="00A25C81"/>
    <w:rsid w:val="00A27756"/>
    <w:rsid w:val="00A3711F"/>
    <w:rsid w:val="00A5035E"/>
    <w:rsid w:val="00A65F39"/>
    <w:rsid w:val="00A725DC"/>
    <w:rsid w:val="00A7379F"/>
    <w:rsid w:val="00A75B06"/>
    <w:rsid w:val="00A75EDC"/>
    <w:rsid w:val="00A76CAE"/>
    <w:rsid w:val="00A80E66"/>
    <w:rsid w:val="00A86345"/>
    <w:rsid w:val="00A863CA"/>
    <w:rsid w:val="00A914A3"/>
    <w:rsid w:val="00A9417C"/>
    <w:rsid w:val="00A97107"/>
    <w:rsid w:val="00AA0A6D"/>
    <w:rsid w:val="00AA7555"/>
    <w:rsid w:val="00AA7B87"/>
    <w:rsid w:val="00AB24FA"/>
    <w:rsid w:val="00AC2005"/>
    <w:rsid w:val="00AC3EA0"/>
    <w:rsid w:val="00AD7B69"/>
    <w:rsid w:val="00AE2D73"/>
    <w:rsid w:val="00AE3C5A"/>
    <w:rsid w:val="00AE7ACF"/>
    <w:rsid w:val="00AF2B59"/>
    <w:rsid w:val="00AF3023"/>
    <w:rsid w:val="00B2068D"/>
    <w:rsid w:val="00B35FC7"/>
    <w:rsid w:val="00B44C58"/>
    <w:rsid w:val="00B452E6"/>
    <w:rsid w:val="00B46357"/>
    <w:rsid w:val="00B46B95"/>
    <w:rsid w:val="00B47B58"/>
    <w:rsid w:val="00B52931"/>
    <w:rsid w:val="00B551E7"/>
    <w:rsid w:val="00B57F32"/>
    <w:rsid w:val="00B61CFA"/>
    <w:rsid w:val="00B61FCD"/>
    <w:rsid w:val="00B656FC"/>
    <w:rsid w:val="00B80869"/>
    <w:rsid w:val="00B80FDA"/>
    <w:rsid w:val="00B8111E"/>
    <w:rsid w:val="00B848FA"/>
    <w:rsid w:val="00B84B23"/>
    <w:rsid w:val="00B86677"/>
    <w:rsid w:val="00B96154"/>
    <w:rsid w:val="00BB527F"/>
    <w:rsid w:val="00BB58F9"/>
    <w:rsid w:val="00BB668C"/>
    <w:rsid w:val="00BE10FD"/>
    <w:rsid w:val="00BE483E"/>
    <w:rsid w:val="00BE730F"/>
    <w:rsid w:val="00BF5938"/>
    <w:rsid w:val="00BF6CF8"/>
    <w:rsid w:val="00C04D52"/>
    <w:rsid w:val="00C06B9E"/>
    <w:rsid w:val="00C1083E"/>
    <w:rsid w:val="00C14EFA"/>
    <w:rsid w:val="00C27C1C"/>
    <w:rsid w:val="00C3018E"/>
    <w:rsid w:val="00C414A6"/>
    <w:rsid w:val="00C43A2E"/>
    <w:rsid w:val="00C52CDE"/>
    <w:rsid w:val="00C5400F"/>
    <w:rsid w:val="00C60150"/>
    <w:rsid w:val="00C66ACC"/>
    <w:rsid w:val="00C80693"/>
    <w:rsid w:val="00C8227B"/>
    <w:rsid w:val="00C83693"/>
    <w:rsid w:val="00C94006"/>
    <w:rsid w:val="00C97FE1"/>
    <w:rsid w:val="00CA1893"/>
    <w:rsid w:val="00CA7B63"/>
    <w:rsid w:val="00CC255F"/>
    <w:rsid w:val="00CD0D38"/>
    <w:rsid w:val="00CE76BD"/>
    <w:rsid w:val="00CF0695"/>
    <w:rsid w:val="00CF46FA"/>
    <w:rsid w:val="00CF62EF"/>
    <w:rsid w:val="00D0756E"/>
    <w:rsid w:val="00D12E63"/>
    <w:rsid w:val="00D158ED"/>
    <w:rsid w:val="00D16C89"/>
    <w:rsid w:val="00D2648D"/>
    <w:rsid w:val="00D3148F"/>
    <w:rsid w:val="00D36894"/>
    <w:rsid w:val="00D40916"/>
    <w:rsid w:val="00D411E8"/>
    <w:rsid w:val="00D417A2"/>
    <w:rsid w:val="00D54CCE"/>
    <w:rsid w:val="00D551C1"/>
    <w:rsid w:val="00D55204"/>
    <w:rsid w:val="00D57F03"/>
    <w:rsid w:val="00D60240"/>
    <w:rsid w:val="00D61E5A"/>
    <w:rsid w:val="00D64CB4"/>
    <w:rsid w:val="00D73723"/>
    <w:rsid w:val="00D76D67"/>
    <w:rsid w:val="00D8195D"/>
    <w:rsid w:val="00D91D38"/>
    <w:rsid w:val="00D94D70"/>
    <w:rsid w:val="00DA384E"/>
    <w:rsid w:val="00DA6772"/>
    <w:rsid w:val="00DA7746"/>
    <w:rsid w:val="00DB71F1"/>
    <w:rsid w:val="00DC4A2F"/>
    <w:rsid w:val="00DC7243"/>
    <w:rsid w:val="00DD6A98"/>
    <w:rsid w:val="00DE1C5D"/>
    <w:rsid w:val="00DE516E"/>
    <w:rsid w:val="00DF1472"/>
    <w:rsid w:val="00E067F1"/>
    <w:rsid w:val="00E165FC"/>
    <w:rsid w:val="00E176A1"/>
    <w:rsid w:val="00E25FE3"/>
    <w:rsid w:val="00E372B8"/>
    <w:rsid w:val="00E4008D"/>
    <w:rsid w:val="00E4164B"/>
    <w:rsid w:val="00E51BA5"/>
    <w:rsid w:val="00E53868"/>
    <w:rsid w:val="00E56CE7"/>
    <w:rsid w:val="00E631BB"/>
    <w:rsid w:val="00E6385A"/>
    <w:rsid w:val="00E72463"/>
    <w:rsid w:val="00E733C7"/>
    <w:rsid w:val="00E804F3"/>
    <w:rsid w:val="00E874AD"/>
    <w:rsid w:val="00E927DF"/>
    <w:rsid w:val="00E9331C"/>
    <w:rsid w:val="00EA3529"/>
    <w:rsid w:val="00EA3A99"/>
    <w:rsid w:val="00EB2BCC"/>
    <w:rsid w:val="00EB49E7"/>
    <w:rsid w:val="00EB5D05"/>
    <w:rsid w:val="00EC142F"/>
    <w:rsid w:val="00ED3B34"/>
    <w:rsid w:val="00ED3C25"/>
    <w:rsid w:val="00EE1E9A"/>
    <w:rsid w:val="00EE2A8D"/>
    <w:rsid w:val="00EE38DA"/>
    <w:rsid w:val="00EF6F78"/>
    <w:rsid w:val="00F02198"/>
    <w:rsid w:val="00F02649"/>
    <w:rsid w:val="00F101BE"/>
    <w:rsid w:val="00F117C6"/>
    <w:rsid w:val="00F14939"/>
    <w:rsid w:val="00F163A5"/>
    <w:rsid w:val="00F17D02"/>
    <w:rsid w:val="00F22B12"/>
    <w:rsid w:val="00F25C54"/>
    <w:rsid w:val="00F27C6F"/>
    <w:rsid w:val="00F3399B"/>
    <w:rsid w:val="00F427A9"/>
    <w:rsid w:val="00F713B5"/>
    <w:rsid w:val="00F77B7B"/>
    <w:rsid w:val="00F77C08"/>
    <w:rsid w:val="00F817CA"/>
    <w:rsid w:val="00F850A1"/>
    <w:rsid w:val="00F855DD"/>
    <w:rsid w:val="00F8669B"/>
    <w:rsid w:val="00FA233E"/>
    <w:rsid w:val="00FA288D"/>
    <w:rsid w:val="00FA7A4C"/>
    <w:rsid w:val="00FB2AF9"/>
    <w:rsid w:val="00FC65DA"/>
    <w:rsid w:val="00FD0C51"/>
    <w:rsid w:val="00FD0DA1"/>
    <w:rsid w:val="00FD7EDB"/>
    <w:rsid w:val="00FE3B3A"/>
    <w:rsid w:val="00FE5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659C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42FD"/>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6412EA"/>
    <w:rPr>
      <w:rFonts w:ascii="Times New Roman" w:hAnsi="Times New Roman"/>
      <w:sz w:val="20"/>
      <w:szCs w:val="20"/>
    </w:rPr>
  </w:style>
  <w:style w:type="character" w:customStyle="1" w:styleId="EndnoteTextChar">
    <w:name w:val="Endnote Text Char"/>
    <w:basedOn w:val="DefaultParagraphFont"/>
    <w:link w:val="EndnoteText"/>
    <w:rsid w:val="006412EA"/>
    <w:rPr>
      <w:rFonts w:ascii="Times New Roman" w:eastAsia="Times New Roman" w:hAnsi="Times New Roman" w:cs="Times New Roman"/>
      <w:sz w:val="20"/>
      <w:szCs w:val="20"/>
    </w:rPr>
  </w:style>
  <w:style w:type="character" w:styleId="EndnoteReference">
    <w:name w:val="endnote reference"/>
    <w:semiHidden/>
    <w:rsid w:val="006412EA"/>
    <w:rPr>
      <w:vertAlign w:val="superscript"/>
    </w:rPr>
  </w:style>
  <w:style w:type="paragraph" w:customStyle="1" w:styleId="Default">
    <w:name w:val="Default"/>
    <w:rsid w:val="00911637"/>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660A9F"/>
    <w:rPr>
      <w:sz w:val="16"/>
      <w:szCs w:val="16"/>
    </w:rPr>
  </w:style>
  <w:style w:type="paragraph" w:styleId="CommentText">
    <w:name w:val="annotation text"/>
    <w:basedOn w:val="Normal"/>
    <w:link w:val="CommentTextChar"/>
    <w:uiPriority w:val="99"/>
    <w:unhideWhenUsed/>
    <w:rsid w:val="00660A9F"/>
    <w:rPr>
      <w:sz w:val="20"/>
      <w:szCs w:val="20"/>
    </w:rPr>
  </w:style>
  <w:style w:type="character" w:customStyle="1" w:styleId="CommentTextChar">
    <w:name w:val="Comment Text Char"/>
    <w:basedOn w:val="DefaultParagraphFont"/>
    <w:link w:val="CommentText"/>
    <w:uiPriority w:val="99"/>
    <w:rsid w:val="00660A9F"/>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60A9F"/>
    <w:rPr>
      <w:b/>
      <w:bCs/>
    </w:rPr>
  </w:style>
  <w:style w:type="character" w:customStyle="1" w:styleId="CommentSubjectChar">
    <w:name w:val="Comment Subject Char"/>
    <w:basedOn w:val="CommentTextChar"/>
    <w:link w:val="CommentSubject"/>
    <w:uiPriority w:val="99"/>
    <w:semiHidden/>
    <w:rsid w:val="00660A9F"/>
    <w:rPr>
      <w:rFonts w:eastAsia="Times New Roman" w:cs="Times New Roman"/>
      <w:b/>
      <w:bCs/>
      <w:sz w:val="20"/>
      <w:szCs w:val="20"/>
    </w:rPr>
  </w:style>
  <w:style w:type="character" w:styleId="Hyperlink">
    <w:name w:val="Hyperlink"/>
    <w:uiPriority w:val="99"/>
    <w:rsid w:val="002A43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374366">
      <w:bodyDiv w:val="1"/>
      <w:marLeft w:val="0"/>
      <w:marRight w:val="0"/>
      <w:marTop w:val="0"/>
      <w:marBottom w:val="0"/>
      <w:divBdr>
        <w:top w:val="none" w:sz="0" w:space="0" w:color="auto"/>
        <w:left w:val="none" w:sz="0" w:space="0" w:color="auto"/>
        <w:bottom w:val="none" w:sz="0" w:space="0" w:color="auto"/>
        <w:right w:val="none" w:sz="0" w:space="0" w:color="auto"/>
      </w:divBdr>
    </w:div>
    <w:div w:id="1670792837">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D198AED-47B0-4BE0-94C6-FEF431310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2181</Words>
  <Characters>12437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2019-06-12T21:43:00Z</dcterms:created>
  <dcterms:modified xsi:type="dcterms:W3CDTF">2019-06-13T16:16:00Z</dcterms:modified>
</cp:coreProperties>
</file>